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8836E" w14:textId="77777777" w:rsidR="005E696B" w:rsidRDefault="005E696B" w:rsidP="00244675">
      <w:pPr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D6299B" w14:textId="2CF6EB3A" w:rsidR="00244675" w:rsidRDefault="00244675" w:rsidP="00244675">
      <w:pPr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5</w:t>
      </w:r>
    </w:p>
    <w:p w14:paraId="69F75231" w14:textId="64E36A61" w:rsidR="002D1EB7" w:rsidRPr="0085069E" w:rsidRDefault="002D1EB7" w:rsidP="002D1EB7">
      <w:pPr>
        <w:pStyle w:val="Podnadpis"/>
        <w:spacing w:before="240"/>
        <w:rPr>
          <w:rFonts w:asciiTheme="minorHAnsi" w:hAnsiTheme="minorHAnsi" w:cstheme="minorHAnsi"/>
          <w:caps/>
          <w:sz w:val="30"/>
          <w:szCs w:val="30"/>
          <w:lang w:eastAsia="zh-CN"/>
        </w:rPr>
      </w:pPr>
      <w:r w:rsidRPr="0085069E">
        <w:rPr>
          <w:rFonts w:asciiTheme="minorHAnsi" w:hAnsiTheme="minorHAnsi" w:cstheme="minorHAnsi"/>
          <w:caps/>
          <w:sz w:val="30"/>
          <w:szCs w:val="30"/>
          <w:lang w:eastAsia="zh-CN"/>
        </w:rPr>
        <w:t>ČESTNÉ PROHLÁŠENÍ</w:t>
      </w:r>
    </w:p>
    <w:p w14:paraId="5019247A" w14:textId="77777777" w:rsidR="002D1EB7" w:rsidRPr="0085069E" w:rsidRDefault="002D1EB7" w:rsidP="002D1EB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0"/>
        </w:rPr>
      </w:pPr>
    </w:p>
    <w:p w14:paraId="6F992DC4" w14:textId="4DFA0C3C" w:rsidR="002D1EB7" w:rsidRPr="00F823D9" w:rsidRDefault="00334AAD" w:rsidP="006C05B7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opatřeních </w:t>
      </w:r>
      <w:r w:rsidR="002D1EB7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F823D9" w:rsidRDefault="002D1EB7" w:rsidP="006C05B7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14:paraId="67F280BA" w14:textId="2BE21B64" w:rsidR="002D1EB7" w:rsidRPr="00F823D9" w:rsidRDefault="002D1EB7" w:rsidP="006C05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  <w:r w:rsidR="003A40D7" w:rsidRPr="003A40D7">
        <w:rPr>
          <w:rFonts w:asciiTheme="minorHAnsi" w:eastAsia="Arial" w:hAnsiTheme="minorHAnsi" w:cstheme="minorHAnsi"/>
          <w:sz w:val="22"/>
          <w:szCs w:val="22"/>
        </w:rPr>
        <w:t>Parkoviště pod zámkem Holešov</w:t>
      </w:r>
    </w:p>
    <w:p w14:paraId="5D416012" w14:textId="77777777" w:rsidR="002D1EB7" w:rsidRPr="00F823D9" w:rsidRDefault="002D1EB7" w:rsidP="006C05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F823D9">
        <w:rPr>
          <w:rFonts w:asciiTheme="minorHAnsi" w:eastAsia="Arial" w:hAnsiTheme="minorHAnsi" w:cstheme="minorHAnsi"/>
          <w:sz w:val="22"/>
          <w:szCs w:val="22"/>
        </w:rPr>
        <w:tab/>
      </w:r>
    </w:p>
    <w:p w14:paraId="5DB194E5" w14:textId="77777777" w:rsidR="002D1EB7" w:rsidRPr="00F823D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00AA0B48" w14:textId="0D0FEA7E" w:rsidR="002D1EB7" w:rsidRPr="00F823D9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DODAVATEL</w:t>
      </w:r>
    </w:p>
    <w:p w14:paraId="6ED66AAD" w14:textId="77777777" w:rsidR="00E85C87" w:rsidRPr="00F823D9" w:rsidRDefault="00E85C87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73B99F72" w14:textId="246410A8" w:rsidR="00E85C87" w:rsidRPr="00F823D9" w:rsidRDefault="009D174E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odavatel</w:t>
      </w:r>
      <w:r w:rsidR="00933325" w:rsidRPr="00F823D9">
        <w:rPr>
          <w:rFonts w:asciiTheme="minorHAnsi" w:eastAsia="Arial" w:hAnsiTheme="minorHAnsi" w:cstheme="minorHAnsi"/>
          <w:sz w:val="22"/>
          <w:szCs w:val="22"/>
        </w:rPr>
        <w:t xml:space="preserve"> (název, IČO)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ab/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……….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....</w:t>
      </w:r>
      <w:r w:rsidR="000D4315" w:rsidRPr="00F823D9">
        <w:rPr>
          <w:rFonts w:asciiTheme="minorHAnsi" w:eastAsia="Arial" w:hAnsiTheme="minorHAnsi" w:cstheme="minorHAnsi"/>
          <w:sz w:val="22"/>
          <w:szCs w:val="22"/>
        </w:rPr>
        <w:t>........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334AAD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.....................................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 xml:space="preserve">................... </w:t>
      </w:r>
    </w:p>
    <w:p w14:paraId="17A9E46D" w14:textId="77777777" w:rsidR="00334AAD" w:rsidRPr="00F823D9" w:rsidRDefault="00334AAD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Zastoupen (jméno příjmení, funkce):</w:t>
      </w:r>
      <w:r w:rsidRPr="00F823D9">
        <w:rPr>
          <w:rFonts w:asciiTheme="minorHAnsi" w:hAnsiTheme="minorHAnsi" w:cstheme="minorHAnsi"/>
          <w:sz w:val="22"/>
          <w:szCs w:val="22"/>
        </w:rPr>
        <w:t xml:space="preserve">  </w:t>
      </w:r>
      <w:r w:rsidRPr="00F823D9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</w:t>
      </w:r>
      <w:r w:rsidRPr="00F823D9">
        <w:rPr>
          <w:rFonts w:asciiTheme="minorHAnsi" w:hAnsiTheme="minorHAnsi" w:cstheme="minorHAnsi"/>
          <w:sz w:val="22"/>
          <w:szCs w:val="22"/>
        </w:rPr>
        <w:t>.</w:t>
      </w:r>
    </w:p>
    <w:p w14:paraId="0B748049" w14:textId="480495FB" w:rsidR="00295221" w:rsidRPr="00F823D9" w:rsidRDefault="00295221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(dále jen „</w:t>
      </w:r>
      <w:r w:rsidR="002D1EB7" w:rsidRPr="00F823D9">
        <w:rPr>
          <w:rFonts w:asciiTheme="minorHAnsi" w:eastAsia="Arial" w:hAnsiTheme="minorHAnsi" w:cstheme="minorHAnsi"/>
          <w:sz w:val="22"/>
          <w:szCs w:val="22"/>
        </w:rPr>
        <w:t>dodavatel</w:t>
      </w:r>
      <w:r w:rsidRPr="00F823D9">
        <w:rPr>
          <w:rFonts w:asciiTheme="minorHAnsi" w:eastAsia="Arial" w:hAnsiTheme="minorHAnsi" w:cstheme="minorHAnsi"/>
          <w:sz w:val="22"/>
          <w:szCs w:val="22"/>
        </w:rPr>
        <w:t>“)</w:t>
      </w:r>
    </w:p>
    <w:p w14:paraId="58D0BE25" w14:textId="77777777" w:rsidR="00DD0B71" w:rsidRPr="00F823D9" w:rsidRDefault="00DD0B71" w:rsidP="00A8603C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1B8893" w14:textId="1F971780" w:rsidR="00DD0B71" w:rsidRPr="00F823D9" w:rsidRDefault="00DD0B71" w:rsidP="00A8603C">
      <w:pPr>
        <w:tabs>
          <w:tab w:val="left" w:pos="2340"/>
        </w:tabs>
        <w:spacing w:line="276" w:lineRule="auto"/>
        <w:contextualSpacing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Prohlašuji, že jako 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dodavatel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veřejn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é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zakázk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y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Pr="00F823D9" w:rsidRDefault="00DD0B71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CD3ABA7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00AE8B5" w14:textId="7FF903D5" w:rsidR="00DD0B71" w:rsidRPr="00F823D9" w:rsidRDefault="009D174E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P</w:t>
      </w:r>
      <w:r w:rsidR="00DD0B71" w:rsidRPr="00F823D9">
        <w:rPr>
          <w:rFonts w:asciiTheme="minorHAnsi" w:eastAsia="Arial" w:hAnsiTheme="minorHAnsi" w:cstheme="minorHAnsi"/>
          <w:sz w:val="22"/>
          <w:szCs w:val="22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3B2FE53" w14:textId="658B8EEC" w:rsidR="00DD0B71" w:rsidRPr="00F823D9" w:rsidRDefault="01338067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 xml:space="preserve">ále prohlašuji, </w:t>
      </w:r>
      <w:r w:rsidRPr="00F823D9">
        <w:rPr>
          <w:rFonts w:asciiTheme="minorHAnsi" w:eastAsia="Arial" w:hAnsiTheme="minorHAnsi" w:cstheme="minorHAnsi"/>
          <w:sz w:val="22"/>
          <w:szCs w:val="22"/>
        </w:rPr>
        <w:t>že neobchoduj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>i</w:t>
      </w:r>
      <w:r w:rsidRPr="00F823D9">
        <w:rPr>
          <w:rFonts w:asciiTheme="minorHAnsi" w:eastAsia="Arial" w:hAnsiTheme="minorHAnsi" w:cstheme="minorHAnsi"/>
          <w:sz w:val="22"/>
          <w:szCs w:val="22"/>
        </w:rPr>
        <w:t xml:space="preserve"> se 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>sankcionovaným zbožím</w:t>
      </w:r>
      <w:r w:rsidRPr="00F823D9">
        <w:rPr>
          <w:rFonts w:asciiTheme="minorHAnsi" w:eastAsia="Arial" w:hAnsiTheme="minorHAnsi" w:cstheme="minorHAnsi"/>
          <w:sz w:val="22"/>
          <w:szCs w:val="22"/>
        </w:rPr>
        <w:t>, které se nachází v Rusku nebo Bělorusku či z Ruska nebo Běloruska pochází a nenabízí</w:t>
      </w:r>
      <w:r w:rsidR="5E2676B0" w:rsidRPr="00F823D9">
        <w:rPr>
          <w:rFonts w:asciiTheme="minorHAnsi" w:eastAsia="Arial" w:hAnsiTheme="minorHAnsi" w:cstheme="minorHAnsi"/>
          <w:sz w:val="22"/>
          <w:szCs w:val="22"/>
        </w:rPr>
        <w:t>m</w:t>
      </w:r>
      <w:r w:rsidRPr="00F823D9">
        <w:rPr>
          <w:rFonts w:asciiTheme="minorHAnsi" w:eastAsia="Arial" w:hAnsiTheme="minorHAnsi" w:cstheme="minorHAnsi"/>
          <w:sz w:val="22"/>
          <w:szCs w:val="22"/>
        </w:rPr>
        <w:t xml:space="preserve"> takové zboží v rámci plnění veřejných zakázek.</w:t>
      </w:r>
    </w:p>
    <w:p w14:paraId="72C4AC37" w14:textId="5DC3A969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82EB478" w14:textId="637D8A49" w:rsidR="00072B20" w:rsidRPr="00F823D9" w:rsidRDefault="00072B20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F823D9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F823D9">
        <w:rPr>
          <w:rFonts w:asciiTheme="minorHAnsi" w:eastAsia="Arial" w:hAnsiTheme="minorHAnsi" w:cstheme="minorHAnsi"/>
          <w:sz w:val="22"/>
          <w:szCs w:val="22"/>
        </w:rPr>
        <w:t>.</w:t>
      </w:r>
    </w:p>
    <w:p w14:paraId="38D457F3" w14:textId="77777777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42B3FCD" w14:textId="50F2F00A" w:rsidR="00DD0B71" w:rsidRPr="00F823D9" w:rsidRDefault="00C261D7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</w:t>
      </w:r>
      <w:r w:rsidR="008B1D8C" w:rsidRPr="00F823D9">
        <w:rPr>
          <w:rFonts w:asciiTheme="minorHAnsi" w:eastAsia="Arial" w:hAnsiTheme="minorHAnsi" w:cstheme="minorHAnsi"/>
          <w:b w:val="0"/>
          <w:sz w:val="22"/>
          <w:szCs w:val="22"/>
        </w:rPr>
        <w:t>ého</w:t>
      </w: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 budu neprodleně zadavatele informovat.</w:t>
      </w:r>
    </w:p>
    <w:p w14:paraId="33347416" w14:textId="7E563A05" w:rsidR="00C261D7" w:rsidRPr="00F823D9" w:rsidRDefault="00C261D7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F5896A" w14:textId="77777777" w:rsidR="00334AAD" w:rsidRPr="00F823D9" w:rsidRDefault="00334AAD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708528B" w14:textId="55E96A2B" w:rsidR="00DD0B71" w:rsidRPr="00F823D9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C261D7"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           </w:t>
      </w: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>……………………………………………………</w:t>
      </w:r>
    </w:p>
    <w:p w14:paraId="220A30CC" w14:textId="4FDB2142" w:rsidR="00072B20" w:rsidRPr="00F823D9" w:rsidRDefault="009D174E" w:rsidP="00A8603C">
      <w:pPr>
        <w:pStyle w:val="Odstavecseseznamem"/>
        <w:spacing w:after="60"/>
        <w:ind w:left="4536" w:right="-991" w:firstLine="426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dodavatel</w:t>
      </w:r>
    </w:p>
    <w:sectPr w:rsidR="00072B20" w:rsidRPr="00F823D9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FFEA8" w14:textId="77777777" w:rsidR="007B2E69" w:rsidRDefault="007B2E69" w:rsidP="00072B20">
      <w:r>
        <w:separator/>
      </w:r>
    </w:p>
  </w:endnote>
  <w:endnote w:type="continuationSeparator" w:id="0">
    <w:p w14:paraId="14F834C4" w14:textId="77777777" w:rsidR="007B2E69" w:rsidRDefault="007B2E6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4582" w14:textId="77777777" w:rsidR="007B2E69" w:rsidRDefault="007B2E69" w:rsidP="00072B20">
      <w:r>
        <w:separator/>
      </w:r>
    </w:p>
  </w:footnote>
  <w:footnote w:type="continuationSeparator" w:id="0">
    <w:p w14:paraId="3AEB425A" w14:textId="77777777" w:rsidR="007B2E69" w:rsidRDefault="007B2E6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38B3C54B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BE26CE9" w:rsidR="00401F7C" w:rsidRDefault="00CA77BA" w:rsidP="00811647">
    <w:pPr>
      <w:jc w:val="both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3879135E" wp14:editId="5CC55E70">
              <wp:simplePos x="0" y="0"/>
              <wp:positionH relativeFrom="margin">
                <wp:align>center</wp:align>
              </wp:positionH>
              <wp:positionV relativeFrom="paragraph">
                <wp:posOffset>-219710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677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751A"/>
    <w:rsid w:val="00072B20"/>
    <w:rsid w:val="000C1DDF"/>
    <w:rsid w:val="000D4315"/>
    <w:rsid w:val="000F482E"/>
    <w:rsid w:val="001864CB"/>
    <w:rsid w:val="001A72A9"/>
    <w:rsid w:val="001D2D1A"/>
    <w:rsid w:val="00233F4C"/>
    <w:rsid w:val="00235902"/>
    <w:rsid w:val="00244675"/>
    <w:rsid w:val="00260BAB"/>
    <w:rsid w:val="00294DCB"/>
    <w:rsid w:val="00295221"/>
    <w:rsid w:val="002A7BDD"/>
    <w:rsid w:val="002C1BB2"/>
    <w:rsid w:val="002D1EB7"/>
    <w:rsid w:val="00301E66"/>
    <w:rsid w:val="00334AAD"/>
    <w:rsid w:val="00357804"/>
    <w:rsid w:val="003A40D7"/>
    <w:rsid w:val="003B6DE8"/>
    <w:rsid w:val="003C3F30"/>
    <w:rsid w:val="003E0F6E"/>
    <w:rsid w:val="00401F7C"/>
    <w:rsid w:val="00425D33"/>
    <w:rsid w:val="0048435D"/>
    <w:rsid w:val="004A242C"/>
    <w:rsid w:val="004F08BF"/>
    <w:rsid w:val="005C09F2"/>
    <w:rsid w:val="005E696B"/>
    <w:rsid w:val="005F47C2"/>
    <w:rsid w:val="00634B36"/>
    <w:rsid w:val="006A06DD"/>
    <w:rsid w:val="006A48F2"/>
    <w:rsid w:val="006C05B7"/>
    <w:rsid w:val="00721B32"/>
    <w:rsid w:val="00767923"/>
    <w:rsid w:val="007740F2"/>
    <w:rsid w:val="00784F1D"/>
    <w:rsid w:val="007950C7"/>
    <w:rsid w:val="00796C02"/>
    <w:rsid w:val="007B2E69"/>
    <w:rsid w:val="007E3BEE"/>
    <w:rsid w:val="00801676"/>
    <w:rsid w:val="00811647"/>
    <w:rsid w:val="0083323B"/>
    <w:rsid w:val="0085069E"/>
    <w:rsid w:val="00863E62"/>
    <w:rsid w:val="008765FA"/>
    <w:rsid w:val="00887AF5"/>
    <w:rsid w:val="008B1D8C"/>
    <w:rsid w:val="008F5733"/>
    <w:rsid w:val="00914AC4"/>
    <w:rsid w:val="00933325"/>
    <w:rsid w:val="009526EB"/>
    <w:rsid w:val="009D174E"/>
    <w:rsid w:val="009D3499"/>
    <w:rsid w:val="009E7919"/>
    <w:rsid w:val="00A8603C"/>
    <w:rsid w:val="00AC1D6B"/>
    <w:rsid w:val="00B04742"/>
    <w:rsid w:val="00B53352"/>
    <w:rsid w:val="00BA21C3"/>
    <w:rsid w:val="00BC34F6"/>
    <w:rsid w:val="00C06465"/>
    <w:rsid w:val="00C0785F"/>
    <w:rsid w:val="00C261D7"/>
    <w:rsid w:val="00C33022"/>
    <w:rsid w:val="00C56028"/>
    <w:rsid w:val="00CA77BA"/>
    <w:rsid w:val="00CB7527"/>
    <w:rsid w:val="00CC520E"/>
    <w:rsid w:val="00CE40AC"/>
    <w:rsid w:val="00CF289D"/>
    <w:rsid w:val="00D40DB0"/>
    <w:rsid w:val="00D42621"/>
    <w:rsid w:val="00D527A4"/>
    <w:rsid w:val="00DA638B"/>
    <w:rsid w:val="00DD0B71"/>
    <w:rsid w:val="00DF524B"/>
    <w:rsid w:val="00E8496D"/>
    <w:rsid w:val="00E85C87"/>
    <w:rsid w:val="00EB2C8B"/>
    <w:rsid w:val="00EF2690"/>
    <w:rsid w:val="00F13976"/>
    <w:rsid w:val="00F2112A"/>
    <w:rsid w:val="00F2352A"/>
    <w:rsid w:val="00F4560C"/>
    <w:rsid w:val="00F823D9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7169-022C-47DD-B208-3F0B749DC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Katka Milošová</cp:lastModifiedBy>
  <cp:revision>40</cp:revision>
  <dcterms:created xsi:type="dcterms:W3CDTF">2023-01-17T07:20:00Z</dcterms:created>
  <dcterms:modified xsi:type="dcterms:W3CDTF">2025-09-08T11:04:00Z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