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98836E" w14:textId="77777777" w:rsidR="005E696B" w:rsidRDefault="005E696B" w:rsidP="00244675">
      <w:pPr>
        <w:overflowPunct w:val="0"/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19D6299B" w14:textId="2CF6EB3A" w:rsidR="00244675" w:rsidRDefault="00244675" w:rsidP="00244675">
      <w:pPr>
        <w:overflowPunct w:val="0"/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Příloha č. 5</w:t>
      </w:r>
    </w:p>
    <w:p w14:paraId="69F75231" w14:textId="64E36A61" w:rsidR="002D1EB7" w:rsidRPr="0085069E" w:rsidRDefault="002D1EB7" w:rsidP="002D1EB7">
      <w:pPr>
        <w:pStyle w:val="Podnadpis"/>
        <w:spacing w:before="240"/>
        <w:rPr>
          <w:rFonts w:asciiTheme="minorHAnsi" w:hAnsiTheme="minorHAnsi" w:cstheme="minorHAnsi"/>
          <w:caps/>
          <w:sz w:val="30"/>
          <w:szCs w:val="30"/>
          <w:lang w:eastAsia="zh-CN"/>
        </w:rPr>
      </w:pPr>
      <w:r w:rsidRPr="0085069E">
        <w:rPr>
          <w:rFonts w:asciiTheme="minorHAnsi" w:hAnsiTheme="minorHAnsi" w:cstheme="minorHAnsi"/>
          <w:caps/>
          <w:sz w:val="30"/>
          <w:szCs w:val="30"/>
          <w:lang w:eastAsia="zh-CN"/>
        </w:rPr>
        <w:t>ČESTNÉ PROHLÁŠENÍ</w:t>
      </w:r>
    </w:p>
    <w:p w14:paraId="5019247A" w14:textId="77777777" w:rsidR="002D1EB7" w:rsidRPr="0085069E" w:rsidRDefault="002D1EB7" w:rsidP="002D1EB7">
      <w:pPr>
        <w:pStyle w:val="Podnadpis"/>
        <w:spacing w:line="240" w:lineRule="auto"/>
        <w:ind w:right="-2"/>
        <w:rPr>
          <w:rFonts w:asciiTheme="minorHAnsi" w:eastAsia="Arial" w:hAnsiTheme="minorHAnsi" w:cstheme="minorHAnsi"/>
          <w:sz w:val="20"/>
        </w:rPr>
      </w:pPr>
    </w:p>
    <w:p w14:paraId="6F992DC4" w14:textId="4DFA0C3C" w:rsidR="002D1EB7" w:rsidRPr="00F823D9" w:rsidRDefault="00334AAD" w:rsidP="006C05B7">
      <w:pPr>
        <w:tabs>
          <w:tab w:val="left" w:pos="0"/>
          <w:tab w:val="left" w:pos="360"/>
        </w:tabs>
        <w:spacing w:line="276" w:lineRule="auto"/>
        <w:jc w:val="center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F823D9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o opatřeních </w:t>
      </w:r>
      <w:r w:rsidR="002D1EB7" w:rsidRPr="00F823D9">
        <w:rPr>
          <w:rFonts w:asciiTheme="minorHAnsi" w:eastAsia="Arial" w:hAnsiTheme="minorHAnsi" w:cstheme="minorHAnsi"/>
          <w:b/>
          <w:bCs/>
          <w:sz w:val="22"/>
          <w:szCs w:val="22"/>
        </w:rPr>
        <w:t>ve vztahu k mezinárodním sankcím přijatým Evropskou unií v souvislosti s ruskou agresí na území Ukrajiny vůči Rusku a Bělorusku</w:t>
      </w:r>
    </w:p>
    <w:p w14:paraId="627DA30D" w14:textId="77777777" w:rsidR="002D1EB7" w:rsidRPr="00F823D9" w:rsidRDefault="002D1EB7" w:rsidP="006C05B7">
      <w:pPr>
        <w:pStyle w:val="Podnadpis"/>
        <w:spacing w:line="276" w:lineRule="auto"/>
        <w:ind w:right="-2"/>
        <w:jc w:val="both"/>
        <w:rPr>
          <w:rFonts w:asciiTheme="minorHAnsi" w:eastAsia="Arial" w:hAnsiTheme="minorHAnsi" w:cstheme="minorHAnsi"/>
          <w:i/>
          <w:iCs/>
          <w:sz w:val="22"/>
          <w:szCs w:val="22"/>
        </w:rPr>
      </w:pPr>
    </w:p>
    <w:p w14:paraId="67F280BA" w14:textId="59942C4A" w:rsidR="002D1EB7" w:rsidRPr="00F823D9" w:rsidRDefault="002D1EB7" w:rsidP="006C05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F823D9">
        <w:rPr>
          <w:rFonts w:asciiTheme="minorHAnsi" w:eastAsia="Arial" w:hAnsiTheme="minorHAnsi" w:cstheme="minorHAnsi"/>
          <w:sz w:val="22"/>
          <w:szCs w:val="22"/>
        </w:rPr>
        <w:t xml:space="preserve">Název veřejné zakázky: </w:t>
      </w:r>
      <w:r w:rsidR="00357804">
        <w:rPr>
          <w:rFonts w:asciiTheme="minorHAnsi" w:eastAsia="Arial" w:hAnsiTheme="minorHAnsi" w:cstheme="minorHAnsi"/>
          <w:sz w:val="22"/>
          <w:szCs w:val="22"/>
        </w:rPr>
        <w:t>Holešov</w:t>
      </w:r>
      <w:r w:rsidR="009E7919" w:rsidRPr="009E7919">
        <w:rPr>
          <w:rFonts w:asciiTheme="minorHAnsi" w:eastAsia="Arial" w:hAnsiTheme="minorHAnsi" w:cstheme="minorHAnsi"/>
          <w:sz w:val="22"/>
          <w:szCs w:val="22"/>
        </w:rPr>
        <w:t xml:space="preserve"> - Zelená infrastruktura</w:t>
      </w:r>
    </w:p>
    <w:p w14:paraId="5D416012" w14:textId="77777777" w:rsidR="002D1EB7" w:rsidRPr="00F823D9" w:rsidRDefault="002D1EB7" w:rsidP="006C05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F823D9">
        <w:rPr>
          <w:rFonts w:asciiTheme="minorHAnsi" w:eastAsia="Arial" w:hAnsiTheme="minorHAnsi" w:cstheme="minorHAnsi"/>
          <w:sz w:val="22"/>
          <w:szCs w:val="22"/>
        </w:rPr>
        <w:t>(dále jen „veřejná zakázka“)</w:t>
      </w:r>
      <w:r w:rsidRPr="00F823D9">
        <w:rPr>
          <w:rFonts w:asciiTheme="minorHAnsi" w:eastAsia="Arial" w:hAnsiTheme="minorHAnsi" w:cstheme="minorHAnsi"/>
          <w:sz w:val="22"/>
          <w:szCs w:val="22"/>
        </w:rPr>
        <w:tab/>
      </w:r>
    </w:p>
    <w:p w14:paraId="5DB194E5" w14:textId="77777777" w:rsidR="002D1EB7" w:rsidRPr="00F823D9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Theme="minorHAnsi" w:eastAsia="Arial" w:hAnsiTheme="minorHAnsi" w:cstheme="minorHAnsi"/>
          <w:sz w:val="22"/>
          <w:szCs w:val="22"/>
        </w:rPr>
      </w:pPr>
    </w:p>
    <w:p w14:paraId="00AA0B48" w14:textId="0D0FEA7E" w:rsidR="002D1EB7" w:rsidRPr="00F823D9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Theme="minorHAnsi" w:eastAsia="Arial" w:hAnsiTheme="minorHAnsi" w:cstheme="minorHAnsi"/>
          <w:sz w:val="22"/>
          <w:szCs w:val="22"/>
        </w:rPr>
      </w:pPr>
      <w:r w:rsidRPr="00F823D9">
        <w:rPr>
          <w:rFonts w:asciiTheme="minorHAnsi" w:eastAsia="Arial" w:hAnsiTheme="minorHAnsi" w:cstheme="minorHAnsi"/>
          <w:sz w:val="22"/>
          <w:szCs w:val="22"/>
        </w:rPr>
        <w:t>DODAVATEL</w:t>
      </w:r>
    </w:p>
    <w:p w14:paraId="6ED66AAD" w14:textId="77777777" w:rsidR="00E85C87" w:rsidRPr="00F823D9" w:rsidRDefault="00E85C87" w:rsidP="00295221">
      <w:pPr>
        <w:autoSpaceDE w:val="0"/>
        <w:autoSpaceDN w:val="0"/>
        <w:adjustRightInd w:val="0"/>
        <w:rPr>
          <w:rFonts w:asciiTheme="minorHAnsi" w:eastAsia="Arial" w:hAnsiTheme="minorHAnsi" w:cstheme="minorHAnsi"/>
          <w:sz w:val="22"/>
          <w:szCs w:val="22"/>
        </w:rPr>
      </w:pPr>
    </w:p>
    <w:p w14:paraId="73B99F72" w14:textId="246410A8" w:rsidR="00E85C87" w:rsidRPr="00F823D9" w:rsidRDefault="009D174E" w:rsidP="00A8603C">
      <w:pPr>
        <w:autoSpaceDE w:val="0"/>
        <w:autoSpaceDN w:val="0"/>
        <w:adjustRightInd w:val="0"/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F823D9">
        <w:rPr>
          <w:rFonts w:asciiTheme="minorHAnsi" w:eastAsia="Arial" w:hAnsiTheme="minorHAnsi" w:cstheme="minorHAnsi"/>
          <w:sz w:val="22"/>
          <w:szCs w:val="22"/>
        </w:rPr>
        <w:t>D</w:t>
      </w:r>
      <w:r w:rsidR="00295221" w:rsidRPr="00F823D9">
        <w:rPr>
          <w:rFonts w:asciiTheme="minorHAnsi" w:eastAsia="Arial" w:hAnsiTheme="minorHAnsi" w:cstheme="minorHAnsi"/>
          <w:sz w:val="22"/>
          <w:szCs w:val="22"/>
        </w:rPr>
        <w:t>odavatel</w:t>
      </w:r>
      <w:r w:rsidR="00933325" w:rsidRPr="00F823D9">
        <w:rPr>
          <w:rFonts w:asciiTheme="minorHAnsi" w:eastAsia="Arial" w:hAnsiTheme="minorHAnsi" w:cstheme="minorHAnsi"/>
          <w:sz w:val="22"/>
          <w:szCs w:val="22"/>
        </w:rPr>
        <w:t xml:space="preserve"> (název, IČO)</w:t>
      </w:r>
      <w:r w:rsidR="00295221" w:rsidRPr="00F823D9">
        <w:rPr>
          <w:rFonts w:asciiTheme="minorHAnsi" w:eastAsia="Arial" w:hAnsiTheme="minorHAnsi" w:cstheme="minorHAnsi"/>
          <w:sz w:val="22"/>
          <w:szCs w:val="22"/>
        </w:rPr>
        <w:tab/>
      </w:r>
      <w:r w:rsidR="00E85C87" w:rsidRPr="00F823D9">
        <w:rPr>
          <w:rFonts w:asciiTheme="minorHAnsi" w:eastAsia="Arial" w:hAnsiTheme="minorHAnsi" w:cstheme="minorHAnsi"/>
          <w:sz w:val="22"/>
          <w:szCs w:val="22"/>
        </w:rPr>
        <w:t>……….</w:t>
      </w:r>
      <w:r w:rsidR="00295221" w:rsidRPr="00F823D9">
        <w:rPr>
          <w:rFonts w:asciiTheme="minorHAnsi" w:eastAsia="Arial" w:hAnsiTheme="minorHAnsi" w:cstheme="minorHAnsi"/>
          <w:sz w:val="22"/>
          <w:szCs w:val="22"/>
        </w:rPr>
        <w:t>....</w:t>
      </w:r>
      <w:r w:rsidR="000D4315" w:rsidRPr="00F823D9">
        <w:rPr>
          <w:rFonts w:asciiTheme="minorHAnsi" w:eastAsia="Arial" w:hAnsiTheme="minorHAnsi" w:cstheme="minorHAnsi"/>
          <w:sz w:val="22"/>
          <w:szCs w:val="22"/>
        </w:rPr>
        <w:t>........</w:t>
      </w:r>
      <w:r w:rsidR="00295221" w:rsidRPr="00F823D9">
        <w:rPr>
          <w:rFonts w:asciiTheme="minorHAnsi" w:eastAsia="Arial" w:hAnsiTheme="minorHAnsi" w:cstheme="minorHAnsi"/>
          <w:sz w:val="22"/>
          <w:szCs w:val="22"/>
        </w:rPr>
        <w:t>.........</w:t>
      </w:r>
      <w:r w:rsidR="00E85C87" w:rsidRPr="00F823D9">
        <w:rPr>
          <w:rFonts w:asciiTheme="minorHAnsi" w:eastAsia="Arial" w:hAnsiTheme="minorHAnsi" w:cstheme="minorHAnsi"/>
          <w:sz w:val="22"/>
          <w:szCs w:val="22"/>
        </w:rPr>
        <w:t>.........</w:t>
      </w:r>
      <w:r w:rsidR="00334AAD" w:rsidRPr="00F823D9">
        <w:rPr>
          <w:rFonts w:asciiTheme="minorHAnsi" w:eastAsia="Arial" w:hAnsiTheme="minorHAnsi" w:cstheme="minorHAnsi"/>
          <w:sz w:val="22"/>
          <w:szCs w:val="22"/>
        </w:rPr>
        <w:t>.........</w:t>
      </w:r>
      <w:r w:rsidR="00E85C87" w:rsidRPr="00F823D9">
        <w:rPr>
          <w:rFonts w:asciiTheme="minorHAnsi" w:eastAsia="Arial" w:hAnsiTheme="minorHAnsi" w:cstheme="minorHAnsi"/>
          <w:sz w:val="22"/>
          <w:szCs w:val="22"/>
        </w:rPr>
        <w:t>.....................................</w:t>
      </w:r>
      <w:r w:rsidR="00295221" w:rsidRPr="00F823D9">
        <w:rPr>
          <w:rFonts w:asciiTheme="minorHAnsi" w:eastAsia="Arial" w:hAnsiTheme="minorHAnsi" w:cstheme="minorHAnsi"/>
          <w:sz w:val="22"/>
          <w:szCs w:val="22"/>
        </w:rPr>
        <w:t xml:space="preserve">................... </w:t>
      </w:r>
    </w:p>
    <w:p w14:paraId="17A9E46D" w14:textId="77777777" w:rsidR="00334AAD" w:rsidRPr="00F823D9" w:rsidRDefault="00334AAD" w:rsidP="00A8603C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823D9">
        <w:rPr>
          <w:rFonts w:asciiTheme="minorHAnsi" w:eastAsia="Arial" w:hAnsiTheme="minorHAnsi" w:cstheme="minorHAnsi"/>
          <w:sz w:val="22"/>
          <w:szCs w:val="22"/>
        </w:rPr>
        <w:t>Zastoupen (jméno příjmení, funkce):</w:t>
      </w:r>
      <w:r w:rsidRPr="00F823D9">
        <w:rPr>
          <w:rFonts w:asciiTheme="minorHAnsi" w:hAnsiTheme="minorHAnsi" w:cstheme="minorHAnsi"/>
          <w:sz w:val="22"/>
          <w:szCs w:val="22"/>
        </w:rPr>
        <w:t xml:space="preserve">  </w:t>
      </w:r>
      <w:r w:rsidRPr="00F823D9">
        <w:rPr>
          <w:rFonts w:asciiTheme="minorHAnsi" w:eastAsia="Arial" w:hAnsiTheme="minorHAnsi" w:cstheme="minorHAnsi"/>
          <w:sz w:val="22"/>
          <w:szCs w:val="22"/>
        </w:rPr>
        <w:t>.....................................................................................</w:t>
      </w:r>
      <w:r w:rsidRPr="00F823D9">
        <w:rPr>
          <w:rFonts w:asciiTheme="minorHAnsi" w:hAnsiTheme="minorHAnsi" w:cstheme="minorHAnsi"/>
          <w:sz w:val="22"/>
          <w:szCs w:val="22"/>
        </w:rPr>
        <w:t>.</w:t>
      </w:r>
    </w:p>
    <w:p w14:paraId="0B748049" w14:textId="480495FB" w:rsidR="00295221" w:rsidRPr="00F823D9" w:rsidRDefault="00295221" w:rsidP="00A8603C">
      <w:pPr>
        <w:autoSpaceDE w:val="0"/>
        <w:autoSpaceDN w:val="0"/>
        <w:adjustRightInd w:val="0"/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F823D9">
        <w:rPr>
          <w:rFonts w:asciiTheme="minorHAnsi" w:eastAsia="Arial" w:hAnsiTheme="minorHAnsi" w:cstheme="minorHAnsi"/>
          <w:sz w:val="22"/>
          <w:szCs w:val="22"/>
        </w:rPr>
        <w:t>(dále jen „</w:t>
      </w:r>
      <w:r w:rsidR="002D1EB7" w:rsidRPr="00F823D9">
        <w:rPr>
          <w:rFonts w:asciiTheme="minorHAnsi" w:eastAsia="Arial" w:hAnsiTheme="minorHAnsi" w:cstheme="minorHAnsi"/>
          <w:sz w:val="22"/>
          <w:szCs w:val="22"/>
        </w:rPr>
        <w:t>dodavatel</w:t>
      </w:r>
      <w:r w:rsidRPr="00F823D9">
        <w:rPr>
          <w:rFonts w:asciiTheme="minorHAnsi" w:eastAsia="Arial" w:hAnsiTheme="minorHAnsi" w:cstheme="minorHAnsi"/>
          <w:sz w:val="22"/>
          <w:szCs w:val="22"/>
        </w:rPr>
        <w:t>“)</w:t>
      </w:r>
    </w:p>
    <w:p w14:paraId="58D0BE25" w14:textId="77777777" w:rsidR="00DD0B71" w:rsidRPr="00F823D9" w:rsidRDefault="00DD0B71" w:rsidP="00A8603C">
      <w:pPr>
        <w:pStyle w:val="Podnadpis"/>
        <w:spacing w:line="276" w:lineRule="auto"/>
        <w:ind w:right="-2"/>
        <w:jc w:val="both"/>
        <w:rPr>
          <w:rFonts w:asciiTheme="minorHAnsi" w:eastAsia="Arial" w:hAnsiTheme="minorHAnsi" w:cstheme="minorHAnsi"/>
          <w:b w:val="0"/>
          <w:sz w:val="22"/>
          <w:szCs w:val="22"/>
        </w:rPr>
      </w:pPr>
    </w:p>
    <w:p w14:paraId="5B1B8893" w14:textId="1F971780" w:rsidR="00DD0B71" w:rsidRPr="00F823D9" w:rsidRDefault="00DD0B71" w:rsidP="00A8603C">
      <w:pPr>
        <w:tabs>
          <w:tab w:val="left" w:pos="2340"/>
        </w:tabs>
        <w:spacing w:line="276" w:lineRule="auto"/>
        <w:contextualSpacing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F823D9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Prohlašuji, že jako </w:t>
      </w:r>
      <w:r w:rsidR="009D174E" w:rsidRPr="00F823D9">
        <w:rPr>
          <w:rFonts w:asciiTheme="minorHAnsi" w:eastAsia="Arial" w:hAnsiTheme="minorHAnsi" w:cstheme="minorHAnsi"/>
          <w:b/>
          <w:bCs/>
          <w:sz w:val="22"/>
          <w:szCs w:val="22"/>
        </w:rPr>
        <w:t>dodavatel</w:t>
      </w:r>
      <w:r w:rsidRPr="00F823D9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veřejn</w:t>
      </w:r>
      <w:r w:rsidR="009D174E" w:rsidRPr="00F823D9">
        <w:rPr>
          <w:rFonts w:asciiTheme="minorHAnsi" w:eastAsia="Arial" w:hAnsiTheme="minorHAnsi" w:cstheme="minorHAnsi"/>
          <w:b/>
          <w:bCs/>
          <w:sz w:val="22"/>
          <w:szCs w:val="22"/>
        </w:rPr>
        <w:t>é</w:t>
      </w:r>
      <w:r w:rsidRPr="00F823D9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zakázk</w:t>
      </w:r>
      <w:r w:rsidR="009D174E" w:rsidRPr="00F823D9">
        <w:rPr>
          <w:rFonts w:asciiTheme="minorHAnsi" w:eastAsia="Arial" w:hAnsiTheme="minorHAnsi" w:cstheme="minorHAnsi"/>
          <w:b/>
          <w:bCs/>
          <w:sz w:val="22"/>
          <w:szCs w:val="22"/>
        </w:rPr>
        <w:t>y</w:t>
      </w:r>
      <w:r w:rsidRPr="00F823D9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nejsem dodavatelem ve smyslu nařízení Rady EU č. 2022/576, tj. nejsem:</w:t>
      </w:r>
    </w:p>
    <w:p w14:paraId="4A536843" w14:textId="77777777" w:rsidR="00DD0B71" w:rsidRPr="00F823D9" w:rsidRDefault="00DD0B71" w:rsidP="00A8603C">
      <w:pPr>
        <w:autoSpaceDE w:val="0"/>
        <w:autoSpaceDN w:val="0"/>
        <w:adjustRightInd w:val="0"/>
        <w:spacing w:line="276" w:lineRule="auto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7CD3ABA7" w14:textId="77777777" w:rsidR="00DD0B71" w:rsidRPr="00F823D9" w:rsidRDefault="00DD0B71" w:rsidP="005C09F2">
      <w:pPr>
        <w:autoSpaceDE w:val="0"/>
        <w:autoSpaceDN w:val="0"/>
        <w:adjustRightInd w:val="0"/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F823D9">
        <w:rPr>
          <w:rFonts w:asciiTheme="minorHAnsi" w:eastAsia="Arial" w:hAnsiTheme="minorHAnsi" w:cstheme="minorHAnsi"/>
          <w:sz w:val="22"/>
          <w:szCs w:val="22"/>
        </w:rPr>
        <w:t>a) ruským státním příslušníkem, fyzickou či právnickou osobou, subjektem či orgánem se sídlem v Rusku,</w:t>
      </w:r>
    </w:p>
    <w:p w14:paraId="5F6D1349" w14:textId="77777777" w:rsidR="00DD0B71" w:rsidRPr="00F823D9" w:rsidRDefault="00DD0B71" w:rsidP="005C09F2">
      <w:pPr>
        <w:autoSpaceDE w:val="0"/>
        <w:autoSpaceDN w:val="0"/>
        <w:adjustRightInd w:val="0"/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F823D9">
        <w:rPr>
          <w:rFonts w:asciiTheme="minorHAnsi" w:eastAsia="Arial" w:hAnsiTheme="minorHAnsi" w:cstheme="minorHAnsi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F823D9" w:rsidRDefault="00DD0B71" w:rsidP="005C09F2">
      <w:pPr>
        <w:autoSpaceDE w:val="0"/>
        <w:autoSpaceDN w:val="0"/>
        <w:adjustRightInd w:val="0"/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F823D9">
        <w:rPr>
          <w:rFonts w:asciiTheme="minorHAnsi" w:eastAsia="Arial" w:hAnsiTheme="minorHAnsi" w:cstheme="minorHAnsi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F823D9" w:rsidRDefault="00DD0B71" w:rsidP="005C09F2">
      <w:pPr>
        <w:autoSpaceDE w:val="0"/>
        <w:autoSpaceDN w:val="0"/>
        <w:adjustRightInd w:val="0"/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600AE8B5" w14:textId="7FF903D5" w:rsidR="00DD0B71" w:rsidRPr="00F823D9" w:rsidRDefault="009D174E" w:rsidP="005C09F2">
      <w:pPr>
        <w:autoSpaceDE w:val="0"/>
        <w:autoSpaceDN w:val="0"/>
        <w:adjustRightInd w:val="0"/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F823D9">
        <w:rPr>
          <w:rFonts w:asciiTheme="minorHAnsi" w:eastAsia="Arial" w:hAnsiTheme="minorHAnsi" w:cstheme="minorHAnsi"/>
          <w:sz w:val="22"/>
          <w:szCs w:val="22"/>
        </w:rPr>
        <w:t>P</w:t>
      </w:r>
      <w:r w:rsidR="00DD0B71" w:rsidRPr="00F823D9">
        <w:rPr>
          <w:rFonts w:asciiTheme="minorHAnsi" w:eastAsia="Arial" w:hAnsiTheme="minorHAnsi" w:cstheme="minorHAnsi"/>
          <w:sz w:val="22"/>
          <w:szCs w:val="22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F823D9" w:rsidRDefault="00DD0B71" w:rsidP="005C09F2">
      <w:pPr>
        <w:pStyle w:val="Podnadpis"/>
        <w:spacing w:line="276" w:lineRule="auto"/>
        <w:ind w:right="-2"/>
        <w:jc w:val="both"/>
        <w:rPr>
          <w:rFonts w:asciiTheme="minorHAnsi" w:eastAsia="Arial" w:hAnsiTheme="minorHAnsi" w:cstheme="minorHAnsi"/>
          <w:b w:val="0"/>
          <w:sz w:val="22"/>
          <w:szCs w:val="22"/>
        </w:rPr>
      </w:pPr>
    </w:p>
    <w:p w14:paraId="13B2FE53" w14:textId="658B8EEC" w:rsidR="00DD0B71" w:rsidRPr="00F823D9" w:rsidRDefault="01338067" w:rsidP="005C09F2">
      <w:pPr>
        <w:pStyle w:val="Podnadpis"/>
        <w:spacing w:line="276" w:lineRule="auto"/>
        <w:ind w:right="-2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F823D9">
        <w:rPr>
          <w:rFonts w:asciiTheme="minorHAnsi" w:eastAsia="Arial" w:hAnsiTheme="minorHAnsi" w:cstheme="minorHAnsi"/>
          <w:sz w:val="22"/>
          <w:szCs w:val="22"/>
        </w:rPr>
        <w:t>D</w:t>
      </w:r>
      <w:r w:rsidR="009D174E" w:rsidRPr="00F823D9">
        <w:rPr>
          <w:rFonts w:asciiTheme="minorHAnsi" w:eastAsia="Arial" w:hAnsiTheme="minorHAnsi" w:cstheme="minorHAnsi"/>
          <w:sz w:val="22"/>
          <w:szCs w:val="22"/>
        </w:rPr>
        <w:t xml:space="preserve">ále prohlašuji, </w:t>
      </w:r>
      <w:r w:rsidRPr="00F823D9">
        <w:rPr>
          <w:rFonts w:asciiTheme="minorHAnsi" w:eastAsia="Arial" w:hAnsiTheme="minorHAnsi" w:cstheme="minorHAnsi"/>
          <w:sz w:val="22"/>
          <w:szCs w:val="22"/>
        </w:rPr>
        <w:t>že neobchoduj</w:t>
      </w:r>
      <w:r w:rsidR="009D174E" w:rsidRPr="00F823D9">
        <w:rPr>
          <w:rFonts w:asciiTheme="minorHAnsi" w:eastAsia="Arial" w:hAnsiTheme="minorHAnsi" w:cstheme="minorHAnsi"/>
          <w:sz w:val="22"/>
          <w:szCs w:val="22"/>
        </w:rPr>
        <w:t>i</w:t>
      </w:r>
      <w:r w:rsidRPr="00F823D9">
        <w:rPr>
          <w:rFonts w:asciiTheme="minorHAnsi" w:eastAsia="Arial" w:hAnsiTheme="minorHAnsi" w:cstheme="minorHAnsi"/>
          <w:sz w:val="22"/>
          <w:szCs w:val="22"/>
        </w:rPr>
        <w:t xml:space="preserve"> se </w:t>
      </w:r>
      <w:r w:rsidR="009D174E" w:rsidRPr="00F823D9">
        <w:rPr>
          <w:rFonts w:asciiTheme="minorHAnsi" w:eastAsia="Arial" w:hAnsiTheme="minorHAnsi" w:cstheme="minorHAnsi"/>
          <w:sz w:val="22"/>
          <w:szCs w:val="22"/>
        </w:rPr>
        <w:t>sankcionovaným zbožím</w:t>
      </w:r>
      <w:r w:rsidRPr="00F823D9">
        <w:rPr>
          <w:rFonts w:asciiTheme="minorHAnsi" w:eastAsia="Arial" w:hAnsiTheme="minorHAnsi" w:cstheme="minorHAnsi"/>
          <w:sz w:val="22"/>
          <w:szCs w:val="22"/>
        </w:rPr>
        <w:t>, které se nachází v Rusku nebo Bělorusku či z Ruska nebo Běloruska pochází a nenabízí</w:t>
      </w:r>
      <w:r w:rsidR="5E2676B0" w:rsidRPr="00F823D9">
        <w:rPr>
          <w:rFonts w:asciiTheme="minorHAnsi" w:eastAsia="Arial" w:hAnsiTheme="minorHAnsi" w:cstheme="minorHAnsi"/>
          <w:sz w:val="22"/>
          <w:szCs w:val="22"/>
        </w:rPr>
        <w:t>m</w:t>
      </w:r>
      <w:r w:rsidRPr="00F823D9">
        <w:rPr>
          <w:rFonts w:asciiTheme="minorHAnsi" w:eastAsia="Arial" w:hAnsiTheme="minorHAnsi" w:cstheme="minorHAnsi"/>
          <w:sz w:val="22"/>
          <w:szCs w:val="22"/>
        </w:rPr>
        <w:t xml:space="preserve"> takové zboží v rámci plnění veřejných zakázek.</w:t>
      </w:r>
    </w:p>
    <w:p w14:paraId="72C4AC37" w14:textId="5DC3A969" w:rsidR="00DD0B71" w:rsidRPr="00F823D9" w:rsidRDefault="00DD0B71" w:rsidP="005C09F2">
      <w:pPr>
        <w:pStyle w:val="Podnadpis"/>
        <w:spacing w:line="276" w:lineRule="auto"/>
        <w:ind w:right="-2"/>
        <w:jc w:val="both"/>
        <w:rPr>
          <w:rFonts w:asciiTheme="minorHAnsi" w:eastAsia="Arial" w:hAnsiTheme="minorHAnsi" w:cstheme="minorHAnsi"/>
          <w:b w:val="0"/>
          <w:sz w:val="22"/>
          <w:szCs w:val="22"/>
        </w:rPr>
      </w:pPr>
    </w:p>
    <w:p w14:paraId="782EB478" w14:textId="637D8A49" w:rsidR="00072B20" w:rsidRPr="00F823D9" w:rsidRDefault="00072B20" w:rsidP="005C09F2">
      <w:pPr>
        <w:pStyle w:val="Podnadpis"/>
        <w:spacing w:line="276" w:lineRule="auto"/>
        <w:ind w:right="-2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F823D9">
        <w:rPr>
          <w:rFonts w:asciiTheme="minorHAnsi" w:eastAsia="Arial" w:hAnsiTheme="minorHAnsi" w:cstheme="minorHAnsi"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F823D9">
        <w:rPr>
          <w:rFonts w:asciiTheme="minorHAnsi" w:eastAsia="Arial" w:hAnsiTheme="minorHAnsi" w:cstheme="minorHAnsi"/>
          <w:sz w:val="22"/>
          <w:szCs w:val="22"/>
          <w:vertAlign w:val="superscript"/>
        </w:rPr>
        <w:footnoteReference w:id="1"/>
      </w:r>
      <w:r w:rsidRPr="00F823D9">
        <w:rPr>
          <w:rFonts w:asciiTheme="minorHAnsi" w:eastAsia="Arial" w:hAnsiTheme="minorHAnsi" w:cstheme="minorHAnsi"/>
          <w:sz w:val="22"/>
          <w:szCs w:val="22"/>
        </w:rPr>
        <w:t>.</w:t>
      </w:r>
    </w:p>
    <w:p w14:paraId="38D457F3" w14:textId="77777777" w:rsidR="00DD0B71" w:rsidRPr="00F823D9" w:rsidRDefault="00DD0B71" w:rsidP="005C09F2">
      <w:pPr>
        <w:pStyle w:val="Podnadpis"/>
        <w:spacing w:line="276" w:lineRule="auto"/>
        <w:ind w:right="-2"/>
        <w:jc w:val="both"/>
        <w:rPr>
          <w:rFonts w:asciiTheme="minorHAnsi" w:eastAsia="Arial" w:hAnsiTheme="minorHAnsi" w:cstheme="minorHAnsi"/>
          <w:b w:val="0"/>
          <w:sz w:val="22"/>
          <w:szCs w:val="22"/>
        </w:rPr>
      </w:pPr>
    </w:p>
    <w:p w14:paraId="142B3FCD" w14:textId="50F2F00A" w:rsidR="00DD0B71" w:rsidRPr="00F823D9" w:rsidRDefault="00C261D7" w:rsidP="005C09F2">
      <w:pPr>
        <w:pStyle w:val="Podnadpis"/>
        <w:spacing w:line="276" w:lineRule="auto"/>
        <w:ind w:right="-2"/>
        <w:jc w:val="both"/>
        <w:rPr>
          <w:rFonts w:asciiTheme="minorHAnsi" w:eastAsia="Arial" w:hAnsiTheme="minorHAnsi" w:cstheme="minorHAnsi"/>
          <w:b w:val="0"/>
          <w:sz w:val="22"/>
          <w:szCs w:val="22"/>
        </w:rPr>
      </w:pPr>
      <w:r w:rsidRPr="00F823D9">
        <w:rPr>
          <w:rFonts w:asciiTheme="minorHAnsi" w:eastAsia="Arial" w:hAnsiTheme="minorHAnsi" w:cstheme="minorHAnsi"/>
          <w:b w:val="0"/>
          <w:sz w:val="22"/>
          <w:szCs w:val="22"/>
        </w:rPr>
        <w:t>V případě změny výše uveden</w:t>
      </w:r>
      <w:r w:rsidR="008B1D8C" w:rsidRPr="00F823D9">
        <w:rPr>
          <w:rFonts w:asciiTheme="minorHAnsi" w:eastAsia="Arial" w:hAnsiTheme="minorHAnsi" w:cstheme="minorHAnsi"/>
          <w:b w:val="0"/>
          <w:sz w:val="22"/>
          <w:szCs w:val="22"/>
        </w:rPr>
        <w:t>ého</w:t>
      </w:r>
      <w:r w:rsidRPr="00F823D9">
        <w:rPr>
          <w:rFonts w:asciiTheme="minorHAnsi" w:eastAsia="Arial" w:hAnsiTheme="minorHAnsi" w:cstheme="minorHAnsi"/>
          <w:b w:val="0"/>
          <w:sz w:val="22"/>
          <w:szCs w:val="22"/>
        </w:rPr>
        <w:t xml:space="preserve"> budu neprodleně zadavatele informovat.</w:t>
      </w:r>
    </w:p>
    <w:p w14:paraId="33347416" w14:textId="7E563A05" w:rsidR="00C261D7" w:rsidRPr="00F823D9" w:rsidRDefault="00C261D7" w:rsidP="31FCB275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2"/>
          <w:szCs w:val="22"/>
        </w:rPr>
      </w:pPr>
    </w:p>
    <w:p w14:paraId="5BF5896A" w14:textId="77777777" w:rsidR="00334AAD" w:rsidRPr="00F823D9" w:rsidRDefault="00334AAD" w:rsidP="31FCB275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2"/>
          <w:szCs w:val="22"/>
        </w:rPr>
      </w:pPr>
    </w:p>
    <w:p w14:paraId="7708528B" w14:textId="55E96A2B" w:rsidR="00DD0B71" w:rsidRPr="00F823D9" w:rsidRDefault="00DD0B71" w:rsidP="31FCB275">
      <w:pPr>
        <w:pStyle w:val="Podnadpis"/>
        <w:ind w:right="-2"/>
        <w:jc w:val="both"/>
        <w:rPr>
          <w:rFonts w:asciiTheme="minorHAnsi" w:eastAsia="Arial" w:hAnsiTheme="minorHAnsi" w:cstheme="minorHAnsi"/>
          <w:b w:val="0"/>
          <w:sz w:val="22"/>
          <w:szCs w:val="22"/>
        </w:rPr>
      </w:pPr>
      <w:r w:rsidRPr="00F823D9">
        <w:rPr>
          <w:rFonts w:asciiTheme="minorHAnsi" w:eastAsia="Arial" w:hAnsiTheme="minorHAnsi" w:cstheme="minorHAnsi"/>
          <w:b w:val="0"/>
          <w:sz w:val="22"/>
          <w:szCs w:val="22"/>
        </w:rPr>
        <w:t xml:space="preserve">Datum: </w:t>
      </w:r>
      <w:r w:rsidR="009D174E" w:rsidRPr="00F823D9">
        <w:rPr>
          <w:rFonts w:asciiTheme="minorHAnsi" w:eastAsia="Arial" w:hAnsiTheme="minorHAnsi" w:cstheme="minorHAnsi"/>
          <w:b w:val="0"/>
          <w:sz w:val="22"/>
          <w:szCs w:val="22"/>
        </w:rPr>
        <w:tab/>
      </w:r>
      <w:r w:rsidR="009D174E" w:rsidRPr="00F823D9">
        <w:rPr>
          <w:rFonts w:asciiTheme="minorHAnsi" w:eastAsia="Arial" w:hAnsiTheme="minorHAnsi" w:cstheme="minorHAnsi"/>
          <w:b w:val="0"/>
          <w:sz w:val="22"/>
          <w:szCs w:val="22"/>
        </w:rPr>
        <w:tab/>
      </w:r>
      <w:r w:rsidR="009D174E" w:rsidRPr="00F823D9">
        <w:rPr>
          <w:rFonts w:asciiTheme="minorHAnsi" w:eastAsia="Arial" w:hAnsiTheme="minorHAnsi" w:cstheme="minorHAnsi"/>
          <w:b w:val="0"/>
          <w:sz w:val="22"/>
          <w:szCs w:val="22"/>
        </w:rPr>
        <w:tab/>
      </w:r>
      <w:r w:rsidR="009D174E" w:rsidRPr="00F823D9">
        <w:rPr>
          <w:rFonts w:asciiTheme="minorHAnsi" w:eastAsia="Arial" w:hAnsiTheme="minorHAnsi" w:cstheme="minorHAnsi"/>
          <w:b w:val="0"/>
          <w:sz w:val="22"/>
          <w:szCs w:val="22"/>
        </w:rPr>
        <w:tab/>
      </w:r>
      <w:r w:rsidR="009D174E" w:rsidRPr="00F823D9">
        <w:rPr>
          <w:rFonts w:asciiTheme="minorHAnsi" w:eastAsia="Arial" w:hAnsiTheme="minorHAnsi" w:cstheme="minorHAnsi"/>
          <w:b w:val="0"/>
          <w:sz w:val="22"/>
          <w:szCs w:val="22"/>
        </w:rPr>
        <w:tab/>
      </w:r>
      <w:r w:rsidR="00C261D7" w:rsidRPr="00F823D9">
        <w:rPr>
          <w:rFonts w:asciiTheme="minorHAnsi" w:eastAsia="Arial" w:hAnsiTheme="minorHAnsi" w:cstheme="minorHAnsi"/>
          <w:b w:val="0"/>
          <w:sz w:val="22"/>
          <w:szCs w:val="22"/>
        </w:rPr>
        <w:t xml:space="preserve">           </w:t>
      </w:r>
      <w:r w:rsidRPr="00F823D9">
        <w:rPr>
          <w:rFonts w:asciiTheme="minorHAnsi" w:eastAsia="Arial" w:hAnsiTheme="minorHAnsi" w:cstheme="minorHAnsi"/>
          <w:b w:val="0"/>
          <w:sz w:val="22"/>
          <w:szCs w:val="22"/>
        </w:rPr>
        <w:t>……………………………………………………</w:t>
      </w:r>
    </w:p>
    <w:p w14:paraId="220A30CC" w14:textId="4FDB2142" w:rsidR="00072B20" w:rsidRPr="00F823D9" w:rsidRDefault="009D174E" w:rsidP="00A8603C">
      <w:pPr>
        <w:pStyle w:val="Odstavecseseznamem"/>
        <w:spacing w:after="60"/>
        <w:ind w:left="4536" w:right="-991" w:firstLine="426"/>
        <w:rPr>
          <w:rFonts w:asciiTheme="minorHAnsi" w:eastAsia="Arial" w:hAnsiTheme="minorHAnsi" w:cstheme="minorHAnsi"/>
          <w:sz w:val="22"/>
          <w:szCs w:val="22"/>
        </w:rPr>
      </w:pPr>
      <w:r w:rsidRPr="00F823D9">
        <w:rPr>
          <w:rFonts w:asciiTheme="minorHAnsi" w:eastAsia="Arial" w:hAnsiTheme="minorHAnsi" w:cstheme="minorHAnsi"/>
          <w:sz w:val="22"/>
          <w:szCs w:val="22"/>
        </w:rPr>
        <w:t>dodavatel</w:t>
      </w:r>
    </w:p>
    <w:sectPr w:rsidR="00072B20" w:rsidRPr="00F823D9" w:rsidSect="00401F7C">
      <w:headerReference w:type="default" r:id="rId11"/>
      <w:head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0FFEA8" w14:textId="77777777" w:rsidR="007B2E69" w:rsidRDefault="007B2E69" w:rsidP="00072B20">
      <w:r>
        <w:separator/>
      </w:r>
    </w:p>
  </w:endnote>
  <w:endnote w:type="continuationSeparator" w:id="0">
    <w:p w14:paraId="14F834C4" w14:textId="77777777" w:rsidR="007B2E69" w:rsidRDefault="007B2E69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EC4582" w14:textId="77777777" w:rsidR="007B2E69" w:rsidRDefault="007B2E69" w:rsidP="00072B20">
      <w:r>
        <w:separator/>
      </w:r>
    </w:p>
  </w:footnote>
  <w:footnote w:type="continuationSeparator" w:id="0">
    <w:p w14:paraId="3AEB425A" w14:textId="77777777" w:rsidR="007B2E69" w:rsidRDefault="007B2E69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38B3C54B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6B38BF" w14:textId="7BE26CE9" w:rsidR="00401F7C" w:rsidRDefault="00CA77BA" w:rsidP="00811647">
    <w:pPr>
      <w:jc w:val="both"/>
    </w:pPr>
    <w:ins w:id="0" w:author="Blahová Magdalena" w:date="2023-11-09T14:15:00Z">
      <w:del w:id="1" w:author="Katka Milošová" w:date="2023-11-14T07:23:00Z">
        <w:r w:rsidRPr="004D578B" w:rsidDel="005E035F">
          <w:rPr>
            <w:noProof/>
          </w:rPr>
          <w:drawing>
            <wp:anchor distT="0" distB="0" distL="114300" distR="114300" simplePos="0" relativeHeight="251659264" behindDoc="0" locked="0" layoutInCell="1" allowOverlap="1" wp14:anchorId="3879135E" wp14:editId="5CC55E70">
              <wp:simplePos x="0" y="0"/>
              <wp:positionH relativeFrom="margin">
                <wp:align>center</wp:align>
              </wp:positionH>
              <wp:positionV relativeFrom="paragraph">
                <wp:posOffset>-219710</wp:posOffset>
              </wp:positionV>
              <wp:extent cx="4662805" cy="510540"/>
              <wp:effectExtent l="0" t="0" r="4445" b="3810"/>
              <wp:wrapSquare wrapText="bothSides"/>
              <wp:docPr id="2" name="Obrázek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62805" cy="510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del>
    </w:ins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06771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Blahová Magdalena">
    <w15:presenceInfo w15:providerId="AD" w15:userId="S-1-5-21-832920237-322974942-2037084938-2769"/>
  </w15:person>
  <w15:person w15:author="Katka Milošová">
    <w15:presenceInfo w15:providerId="AD" w15:userId="S::milosova@regiozona.cz::6d3f934a-b695-4edd-ae37-f6ba6030c77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2751A"/>
    <w:rsid w:val="00072B20"/>
    <w:rsid w:val="000C1DDF"/>
    <w:rsid w:val="000D4315"/>
    <w:rsid w:val="000F482E"/>
    <w:rsid w:val="001864CB"/>
    <w:rsid w:val="001A72A9"/>
    <w:rsid w:val="001D2D1A"/>
    <w:rsid w:val="00233F4C"/>
    <w:rsid w:val="00235902"/>
    <w:rsid w:val="00244675"/>
    <w:rsid w:val="00260BAB"/>
    <w:rsid w:val="00294DCB"/>
    <w:rsid w:val="00295221"/>
    <w:rsid w:val="002A7BDD"/>
    <w:rsid w:val="002C1BB2"/>
    <w:rsid w:val="002D1EB7"/>
    <w:rsid w:val="00301E66"/>
    <w:rsid w:val="00334AAD"/>
    <w:rsid w:val="00357804"/>
    <w:rsid w:val="003B6DE8"/>
    <w:rsid w:val="003C3F30"/>
    <w:rsid w:val="003E0F6E"/>
    <w:rsid w:val="00401F7C"/>
    <w:rsid w:val="00425D33"/>
    <w:rsid w:val="0048435D"/>
    <w:rsid w:val="004A242C"/>
    <w:rsid w:val="004F08BF"/>
    <w:rsid w:val="005C09F2"/>
    <w:rsid w:val="005E696B"/>
    <w:rsid w:val="005F47C2"/>
    <w:rsid w:val="00634B36"/>
    <w:rsid w:val="006A06DD"/>
    <w:rsid w:val="006A48F2"/>
    <w:rsid w:val="006C05B7"/>
    <w:rsid w:val="00721B32"/>
    <w:rsid w:val="00767923"/>
    <w:rsid w:val="007740F2"/>
    <w:rsid w:val="00784F1D"/>
    <w:rsid w:val="007950C7"/>
    <w:rsid w:val="00796C02"/>
    <w:rsid w:val="007B2E69"/>
    <w:rsid w:val="007E3BEE"/>
    <w:rsid w:val="00801676"/>
    <w:rsid w:val="00811647"/>
    <w:rsid w:val="0083323B"/>
    <w:rsid w:val="0085069E"/>
    <w:rsid w:val="00863E62"/>
    <w:rsid w:val="00887AF5"/>
    <w:rsid w:val="008B1D8C"/>
    <w:rsid w:val="008F5733"/>
    <w:rsid w:val="00914AC4"/>
    <w:rsid w:val="00933325"/>
    <w:rsid w:val="009526EB"/>
    <w:rsid w:val="009D174E"/>
    <w:rsid w:val="009D3499"/>
    <w:rsid w:val="009E7919"/>
    <w:rsid w:val="00A8603C"/>
    <w:rsid w:val="00AC1D6B"/>
    <w:rsid w:val="00B04742"/>
    <w:rsid w:val="00B53352"/>
    <w:rsid w:val="00BA21C3"/>
    <w:rsid w:val="00BC34F6"/>
    <w:rsid w:val="00C06465"/>
    <w:rsid w:val="00C0785F"/>
    <w:rsid w:val="00C261D7"/>
    <w:rsid w:val="00C33022"/>
    <w:rsid w:val="00C56028"/>
    <w:rsid w:val="00CA77BA"/>
    <w:rsid w:val="00CB7527"/>
    <w:rsid w:val="00CC520E"/>
    <w:rsid w:val="00CE40AC"/>
    <w:rsid w:val="00CF289D"/>
    <w:rsid w:val="00D40DB0"/>
    <w:rsid w:val="00D42621"/>
    <w:rsid w:val="00D527A4"/>
    <w:rsid w:val="00DA638B"/>
    <w:rsid w:val="00DD0B71"/>
    <w:rsid w:val="00DF524B"/>
    <w:rsid w:val="00E8496D"/>
    <w:rsid w:val="00E85C87"/>
    <w:rsid w:val="00EB2C8B"/>
    <w:rsid w:val="00EF2690"/>
    <w:rsid w:val="00F13976"/>
    <w:rsid w:val="00F2112A"/>
    <w:rsid w:val="00F2352A"/>
    <w:rsid w:val="00F4560C"/>
    <w:rsid w:val="00F823D9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f3ad58d-445d-40ba-9cc1-3cc97fa0dc19" xsi:nil="true"/>
    <lcf76f155ced4ddcb4097134ff3c332f xmlns="95b419f4-261c-4a5d-b742-5f3743c0166a">
      <Terms xmlns="http://schemas.microsoft.com/office/infopath/2007/PartnerControls"/>
    </lcf76f155ced4ddcb4097134ff3c332f>
    <Osoby xmlns="95b419f4-261c-4a5d-b742-5f3743c0166a">
      <UserInfo>
        <DisplayName/>
        <AccountId xsi:nil="true"/>
        <AccountType/>
      </UserInfo>
    </Osoby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2659024F3442418007FBC67063E419" ma:contentTypeVersion="19" ma:contentTypeDescription="Vytvoří nový dokument" ma:contentTypeScope="" ma:versionID="6180c6af336168dbba2ff974b3f49778">
  <xsd:schema xmlns:xsd="http://www.w3.org/2001/XMLSchema" xmlns:xs="http://www.w3.org/2001/XMLSchema" xmlns:p="http://schemas.microsoft.com/office/2006/metadata/properties" xmlns:ns2="95b419f4-261c-4a5d-b742-5f3743c0166a" xmlns:ns3="9f3ad58d-445d-40ba-9cc1-3cc97fa0dc19" targetNamespace="http://schemas.microsoft.com/office/2006/metadata/properties" ma:root="true" ma:fieldsID="1c316f5013f3bed36d86052090f40f76" ns2:_="" ns3:_="">
    <xsd:import namespace="95b419f4-261c-4a5d-b742-5f3743c0166a"/>
    <xsd:import namespace="9f3ad58d-445d-40ba-9cc1-3cc97fa0dc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Osoby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b419f4-261c-4a5d-b742-5f3743c016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Osoby" ma:index="18" nillable="true" ma:displayName="Osoby" ma:list="UserInfo" ma:SharePointGroup="0" ma:internalName="Osoby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3c39a8f0-0e74-4675-afc0-d454c6128de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3ad58d-445d-40ba-9cc1-3cc97fa0dc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fc8204f-c9e9-44bd-8d34-ab0ad8c9e17e}" ma:internalName="TaxCatchAll" ma:showField="CatchAllData" ma:web="9f3ad58d-445d-40ba-9cc1-3cc97fa0dc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  <ds:schemaRef ds:uri="9f3ad58d-445d-40ba-9cc1-3cc97fa0dc19"/>
    <ds:schemaRef ds:uri="95b419f4-261c-4a5d-b742-5f3743c0166a"/>
  </ds:schemaRefs>
</ds:datastoreItem>
</file>

<file path=customXml/itemProps4.xml><?xml version="1.0" encoding="utf-8"?>
<ds:datastoreItem xmlns:ds="http://schemas.openxmlformats.org/officeDocument/2006/customXml" ds:itemID="{66BF7169-022C-47DD-B208-3F0B749DC9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b419f4-261c-4a5d-b742-5f3743c0166a"/>
    <ds:schemaRef ds:uri="9f3ad58d-445d-40ba-9cc1-3cc97fa0dc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282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Katka Milošová</cp:lastModifiedBy>
  <cp:revision>39</cp:revision>
  <dcterms:created xsi:type="dcterms:W3CDTF">2023-01-17T07:20:00Z</dcterms:created>
  <dcterms:modified xsi:type="dcterms:W3CDTF">2024-09-19T11:49:00Z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MediaServiceImageTags">
    <vt:lpwstr/>
  </property>
</Properties>
</file>