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CDC09" w14:textId="77777777" w:rsidR="00C81AF8" w:rsidRPr="007405B8" w:rsidRDefault="00C81AF8" w:rsidP="00F44EA2">
      <w:pPr>
        <w:suppressAutoHyphens w:val="0"/>
        <w:overflowPunct w:val="0"/>
        <w:autoSpaceDE w:val="0"/>
        <w:jc w:val="both"/>
        <w:rPr>
          <w:rFonts w:ascii="Calibri" w:hAnsi="Calibri" w:cs="Calibri"/>
          <w:lang w:eastAsia="cs-CZ"/>
        </w:rPr>
      </w:pPr>
    </w:p>
    <w:p w14:paraId="45A23BB9" w14:textId="0F7B8BB4" w:rsidR="00F44EA2" w:rsidRPr="00F6243F" w:rsidRDefault="00F44EA2" w:rsidP="00F44EA2">
      <w:pPr>
        <w:suppressAutoHyphens w:val="0"/>
        <w:overflowPunct w:val="0"/>
        <w:autoSpaceDE w:val="0"/>
        <w:jc w:val="both"/>
        <w:rPr>
          <w:rFonts w:ascii="Calibri" w:hAnsi="Calibri" w:cs="Calibri"/>
          <w:sz w:val="22"/>
          <w:szCs w:val="22"/>
          <w:lang w:eastAsia="cs-CZ"/>
        </w:rPr>
      </w:pPr>
      <w:r w:rsidRPr="00F6243F">
        <w:rPr>
          <w:rFonts w:ascii="Calibri" w:hAnsi="Calibri" w:cs="Calibri"/>
          <w:sz w:val="22"/>
          <w:szCs w:val="22"/>
          <w:lang w:eastAsia="cs-CZ"/>
        </w:rPr>
        <w:t xml:space="preserve">Příloha č. </w:t>
      </w:r>
      <w:r w:rsidR="00530894">
        <w:rPr>
          <w:rFonts w:ascii="Calibri" w:hAnsi="Calibri" w:cs="Calibri"/>
          <w:sz w:val="22"/>
          <w:szCs w:val="22"/>
          <w:lang w:eastAsia="cs-CZ"/>
        </w:rPr>
        <w:t>4</w:t>
      </w:r>
    </w:p>
    <w:p w14:paraId="4B237ADF" w14:textId="77777777" w:rsidR="00245C10" w:rsidRPr="007405B8" w:rsidRDefault="00245C10">
      <w:pPr>
        <w:pStyle w:val="walnut-Nadpis1"/>
        <w:rPr>
          <w:rFonts w:ascii="Calibri" w:eastAsia="Times New Roman" w:hAnsi="Calibri" w:cs="Calibri"/>
          <w:caps/>
          <w:sz w:val="32"/>
          <w:szCs w:val="32"/>
          <w:lang w:eastAsia="zh-CN" w:bidi="ar-SA"/>
        </w:rPr>
      </w:pPr>
    </w:p>
    <w:p w14:paraId="01B262E2" w14:textId="77777777" w:rsidR="00817595" w:rsidRPr="00484117" w:rsidRDefault="00817595" w:rsidP="00817595">
      <w:pPr>
        <w:jc w:val="center"/>
        <w:rPr>
          <w:rFonts w:asciiTheme="minorHAnsi" w:eastAsia="Times New Roman" w:hAnsiTheme="minorHAnsi" w:cstheme="minorHAnsi"/>
          <w:b/>
          <w:caps/>
          <w:sz w:val="30"/>
          <w:szCs w:val="30"/>
          <w:lang w:eastAsia="zh-CN" w:bidi="ar-SA"/>
        </w:rPr>
      </w:pPr>
      <w:r w:rsidRPr="00484117">
        <w:rPr>
          <w:rFonts w:asciiTheme="minorHAnsi" w:eastAsia="Times New Roman" w:hAnsiTheme="minorHAnsi" w:cstheme="minorHAnsi"/>
          <w:b/>
          <w:caps/>
          <w:sz w:val="30"/>
          <w:szCs w:val="30"/>
          <w:lang w:eastAsia="zh-CN" w:bidi="ar-SA"/>
        </w:rPr>
        <w:t>PROHLÁŠENÍ K ODPOVĚDNÉMU ZADÁVÁNÍ A PLNĚNÍ VEŘEJNÉ ZAKÁZKY</w:t>
      </w:r>
    </w:p>
    <w:p w14:paraId="3388358B" w14:textId="77777777" w:rsidR="00817595" w:rsidRDefault="00817595" w:rsidP="00817595">
      <w:pPr>
        <w:jc w:val="center"/>
      </w:pPr>
    </w:p>
    <w:p w14:paraId="05EC228B" w14:textId="012EDBB9" w:rsidR="00817595" w:rsidRDefault="0081759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Zadavatel:</w:t>
      </w: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FA26F7" w:rsidRPr="00FA26F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Město Holešov, Masarykova 628, 769 17 Holešov</w:t>
      </w:r>
    </w:p>
    <w:p w14:paraId="00DF2D1A" w14:textId="77777777" w:rsidR="002137E5" w:rsidRPr="003B0279" w:rsidRDefault="002137E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14:paraId="4EF5D8C1" w14:textId="227267D5" w:rsidR="00817595" w:rsidRPr="003B0279" w:rsidRDefault="0081759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Veřejná zakázka: </w:t>
      </w: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2157E0" w:rsidRPr="002157E0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Holešov - </w:t>
      </w:r>
      <w:proofErr w:type="gramStart"/>
      <w:r w:rsidR="002157E0" w:rsidRPr="002157E0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Zelená</w:t>
      </w:r>
      <w:proofErr w:type="gramEnd"/>
      <w:r w:rsidR="002157E0" w:rsidRPr="002157E0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infrastruktura</w:t>
      </w:r>
    </w:p>
    <w:p w14:paraId="48894F09" w14:textId="77777777" w:rsidR="00817595" w:rsidRPr="003B0279" w:rsidRDefault="00817595" w:rsidP="003B0279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14:paraId="56A9EDD3" w14:textId="5668C074" w:rsidR="00817595" w:rsidRPr="003B0279" w:rsidRDefault="00817595" w:rsidP="003B0279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Dodavatel:</w:t>
      </w: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……………………………</w:t>
      </w:r>
      <w:proofErr w:type="gramStart"/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…….</w:t>
      </w:r>
      <w:proofErr w:type="gramEnd"/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.</w:t>
      </w:r>
    </w:p>
    <w:p w14:paraId="5015A486" w14:textId="77777777" w:rsidR="00817595" w:rsidRDefault="00817595" w:rsidP="00817595">
      <w:pPr>
        <w:ind w:left="2124" w:hanging="2124"/>
        <w:jc w:val="both"/>
      </w:pPr>
    </w:p>
    <w:p w14:paraId="69557F98" w14:textId="77777777" w:rsidR="00817595" w:rsidRPr="00A765C5" w:rsidRDefault="00817595" w:rsidP="00817595">
      <w:pPr>
        <w:ind w:left="2124" w:hanging="2124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 w:bidi="ar-SA"/>
        </w:rPr>
      </w:pPr>
      <w:r w:rsidRPr="00A765C5">
        <w:rPr>
          <w:rFonts w:asciiTheme="minorHAnsi" w:eastAsiaTheme="minorHAnsi" w:hAnsiTheme="minorHAnsi" w:cstheme="minorBidi"/>
          <w:b/>
          <w:bCs/>
          <w:sz w:val="22"/>
          <w:szCs w:val="22"/>
          <w:lang w:eastAsia="en-US" w:bidi="ar-SA"/>
        </w:rPr>
        <w:t>ČESTNÉ PROHLÁŠENÍ DODAVATELE:</w:t>
      </w:r>
    </w:p>
    <w:p w14:paraId="100CDF09" w14:textId="77777777" w:rsidR="00817595" w:rsidRPr="003B0279" w:rsidRDefault="0081759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Dodavatel deklaruje, že bude-li s ním uzavřena smlouva na veřejnou zakázku, zajistí po celou dobu plnění veřejné zakázky:</w:t>
      </w:r>
    </w:p>
    <w:p w14:paraId="100A15F8" w14:textId="77777777" w:rsidR="001B04C8" w:rsidRDefault="001B04C8" w:rsidP="00817595">
      <w:pPr>
        <w:jc w:val="both"/>
      </w:pPr>
    </w:p>
    <w:p w14:paraId="58D51690" w14:textId="77777777" w:rsidR="00817595" w:rsidRDefault="00817595" w:rsidP="00817595">
      <w:pPr>
        <w:pStyle w:val="Odstavecseseznamem"/>
        <w:numPr>
          <w:ilvl w:val="0"/>
          <w:numId w:val="4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 bezpečnosti a ochrany zdraví při práci, a to vůči všem osobám, které se na plnění smlouvy budou podílet; plnění těchto povinností zajistí dodavatel i u svých poddodavatelů;</w:t>
      </w:r>
    </w:p>
    <w:p w14:paraId="01CF784B" w14:textId="77777777" w:rsidR="00817595" w:rsidRDefault="00817595" w:rsidP="00817595">
      <w:pPr>
        <w:pStyle w:val="Odstavecseseznamem"/>
        <w:jc w:val="both"/>
      </w:pPr>
    </w:p>
    <w:p w14:paraId="0F4690E4" w14:textId="540749C5" w:rsidR="00817595" w:rsidRDefault="00817595" w:rsidP="00817595">
      <w:pPr>
        <w:pStyle w:val="Odstavecseseznamem"/>
        <w:numPr>
          <w:ilvl w:val="0"/>
          <w:numId w:val="4"/>
        </w:numPr>
        <w:jc w:val="both"/>
      </w:pPr>
      <w:r>
        <w:t xml:space="preserve">řádné a včasné plnění finančních závazků svých poddodavatelů za podmínek vycházejících ze smlouvy uzavřené mezi vybraným dodavatelem a </w:t>
      </w:r>
      <w:r w:rsidR="00C57702">
        <w:t>zadavatelem</w:t>
      </w:r>
      <w:r>
        <w:t xml:space="preserve"> v rámci této veřejné zakázky;</w:t>
      </w:r>
    </w:p>
    <w:p w14:paraId="213144C9" w14:textId="77777777" w:rsidR="00817595" w:rsidRDefault="00817595" w:rsidP="00817595">
      <w:pPr>
        <w:pStyle w:val="Odstavecseseznamem"/>
        <w:jc w:val="both"/>
      </w:pPr>
    </w:p>
    <w:p w14:paraId="7A28A836" w14:textId="77777777" w:rsidR="00817595" w:rsidRDefault="00817595" w:rsidP="00817595">
      <w:pPr>
        <w:pStyle w:val="Odstavecseseznamem"/>
        <w:numPr>
          <w:ilvl w:val="0"/>
          <w:numId w:val="4"/>
        </w:numPr>
        <w:jc w:val="both"/>
      </w:pPr>
      <w:r>
        <w:t>eliminaci dopadů na životní prostředí ve snaze o trvale udržitelný rozvoj.</w:t>
      </w:r>
    </w:p>
    <w:p w14:paraId="04CA0D9E" w14:textId="77777777" w:rsidR="00817595" w:rsidRDefault="00817595" w:rsidP="00817595">
      <w:pPr>
        <w:pStyle w:val="Odstavecseseznamem"/>
      </w:pPr>
    </w:p>
    <w:p w14:paraId="56790C63" w14:textId="77777777" w:rsidR="00817595" w:rsidRDefault="00817595" w:rsidP="00817595">
      <w:pPr>
        <w:jc w:val="both"/>
      </w:pPr>
    </w:p>
    <w:p w14:paraId="7CDD0F52" w14:textId="77777777" w:rsidR="00817595" w:rsidRPr="003B0279" w:rsidRDefault="0081759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14:paraId="47A1C96E" w14:textId="77777777" w:rsidR="00817595" w:rsidRPr="003B0279" w:rsidRDefault="0081759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V …………………… dne …………</w:t>
      </w:r>
      <w:proofErr w:type="gramStart"/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…….</w:t>
      </w:r>
      <w:proofErr w:type="gramEnd"/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.</w:t>
      </w:r>
    </w:p>
    <w:p w14:paraId="24B9588E" w14:textId="77777777" w:rsidR="00817595" w:rsidRDefault="00817595" w:rsidP="00817595">
      <w:pPr>
        <w:jc w:val="both"/>
      </w:pPr>
    </w:p>
    <w:p w14:paraId="75870005" w14:textId="77777777" w:rsidR="00817595" w:rsidRDefault="00817595" w:rsidP="00817595">
      <w:pPr>
        <w:jc w:val="both"/>
      </w:pPr>
    </w:p>
    <w:p w14:paraId="7D89C5B6" w14:textId="01BB4ADE" w:rsidR="00F341AC" w:rsidRPr="00F341AC" w:rsidRDefault="00817595" w:rsidP="00F341AC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952C9">
        <w:tab/>
      </w:r>
      <w:r w:rsidR="005952C9">
        <w:tab/>
      </w:r>
      <w:r w:rsidR="005952C9">
        <w:tab/>
      </w:r>
      <w:r w:rsidR="005952C9">
        <w:tab/>
      </w:r>
      <w:r w:rsidR="005952C9">
        <w:tab/>
      </w:r>
      <w:r w:rsidR="005952C9"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F341AC"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………………………………………………</w:t>
      </w:r>
    </w:p>
    <w:p w14:paraId="2972D346" w14:textId="77777777" w:rsidR="00F341AC" w:rsidRPr="00F341AC" w:rsidRDefault="00F341AC" w:rsidP="00F341AC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  <w:t>jméno a podpis osoby oprávněné jednat za dodavatele</w:t>
      </w:r>
    </w:p>
    <w:p w14:paraId="3DBD2F34" w14:textId="351FFD85" w:rsidR="00C86EBD" w:rsidRDefault="00C86EBD" w:rsidP="00F341AC">
      <w:pPr>
        <w:jc w:val="both"/>
        <w:rPr>
          <w:rFonts w:ascii="Calibri" w:hAnsi="Calibri" w:cs="Calibri"/>
          <w:b/>
          <w:sz w:val="22"/>
          <w:szCs w:val="22"/>
          <w:lang w:eastAsia="cs-CZ"/>
        </w:rPr>
      </w:pPr>
    </w:p>
    <w:p w14:paraId="37CD37A6" w14:textId="56DCBBF6" w:rsidR="00C86EBD" w:rsidRPr="00C86EBD" w:rsidRDefault="00C86EBD" w:rsidP="00C86EBD">
      <w:pPr>
        <w:tabs>
          <w:tab w:val="left" w:pos="261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C86EBD" w:rsidRPr="00C86EBD" w:rsidSect="005A18ED">
      <w:headerReference w:type="default" r:id="rId11"/>
      <w:pgSz w:w="11906" w:h="16838"/>
      <w:pgMar w:top="1417" w:right="1417" w:bottom="1417" w:left="1417" w:header="720" w:footer="72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48A7A" w14:textId="77777777" w:rsidR="005A18ED" w:rsidRDefault="005A18ED">
      <w:r>
        <w:separator/>
      </w:r>
    </w:p>
  </w:endnote>
  <w:endnote w:type="continuationSeparator" w:id="0">
    <w:p w14:paraId="25DE009C" w14:textId="77777777" w:rsidR="005A18ED" w:rsidRDefault="005A1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0F9C0" w14:textId="77777777" w:rsidR="005A18ED" w:rsidRDefault="005A18ED">
      <w:r>
        <w:separator/>
      </w:r>
    </w:p>
  </w:footnote>
  <w:footnote w:type="continuationSeparator" w:id="0">
    <w:p w14:paraId="704B1801" w14:textId="77777777" w:rsidR="005A18ED" w:rsidRDefault="005A1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C030F" w14:textId="0AD445D7" w:rsidR="00957911" w:rsidRDefault="00A3517D" w:rsidP="00957911">
    <w:pPr>
      <w:pStyle w:val="Zhlav"/>
      <w:jc w:val="center"/>
    </w:pPr>
    <w:ins w:id="0" w:author="Blahová Magdalena" w:date="2023-11-09T14:15:00Z">
      <w:del w:id="1" w:author="Katka Milošová" w:date="2023-11-14T07:23:00Z">
        <w:r w:rsidRPr="004D578B" w:rsidDel="005E035F">
          <w:rPr>
            <w:noProof/>
          </w:rPr>
          <w:drawing>
            <wp:anchor distT="0" distB="0" distL="114300" distR="114300" simplePos="0" relativeHeight="251659264" behindDoc="0" locked="0" layoutInCell="1" allowOverlap="1" wp14:anchorId="3C3A5633" wp14:editId="074591A6">
              <wp:simplePos x="0" y="0"/>
              <wp:positionH relativeFrom="page">
                <wp:posOffset>1757045</wp:posOffset>
              </wp:positionH>
              <wp:positionV relativeFrom="paragraph">
                <wp:posOffset>-244475</wp:posOffset>
              </wp:positionV>
              <wp:extent cx="4662805" cy="510540"/>
              <wp:effectExtent l="0" t="0" r="4445" b="381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280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ins>
  </w:p>
  <w:p w14:paraId="322105C9" w14:textId="51E2F4C0" w:rsidR="00957911" w:rsidRDefault="00957911" w:rsidP="0095791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55515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cs="Arial"/>
      </w:rPr>
    </w:lvl>
    <w:lvl w:ilvl="3">
      <w:start w:val="1"/>
      <w:numFmt w:val="bullet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abstractNum w:abstractNumId="2" w15:restartNumberingAfterBreak="0">
    <w:nsid w:val="4DB97E9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CC50457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1" w:hanging="341"/>
      </w:pPr>
      <w:rPr>
        <w:rFonts w:cs="Arial"/>
      </w:rPr>
    </w:lvl>
    <w:lvl w:ilvl="3">
      <w:start w:val="1"/>
      <w:numFmt w:val="bullet"/>
      <w:suff w:val="space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num w:numId="1" w16cid:durableId="1948805013">
    <w:abstractNumId w:val="3"/>
  </w:num>
  <w:num w:numId="2" w16cid:durableId="452795788">
    <w:abstractNumId w:val="1"/>
  </w:num>
  <w:num w:numId="3" w16cid:durableId="390346893">
    <w:abstractNumId w:val="2"/>
  </w:num>
  <w:num w:numId="4" w16cid:durableId="21478056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lahová Magdalena">
    <w15:presenceInfo w15:providerId="AD" w15:userId="S-1-5-21-832920237-322974942-2037084938-2769"/>
  </w15:person>
  <w15:person w15:author="Katka Milošová">
    <w15:presenceInfo w15:providerId="AD" w15:userId="S::milosova@regiozona.cz::6d3f934a-b695-4edd-ae37-f6ba6030c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C8"/>
    <w:rsid w:val="000608A9"/>
    <w:rsid w:val="000803B7"/>
    <w:rsid w:val="00084EC3"/>
    <w:rsid w:val="00086C7E"/>
    <w:rsid w:val="000918B3"/>
    <w:rsid w:val="000946E0"/>
    <w:rsid w:val="000B0106"/>
    <w:rsid w:val="000B11B9"/>
    <w:rsid w:val="000B2D7C"/>
    <w:rsid w:val="000C0F7E"/>
    <w:rsid w:val="000C1DDF"/>
    <w:rsid w:val="000F7B22"/>
    <w:rsid w:val="00152AF2"/>
    <w:rsid w:val="00166E4F"/>
    <w:rsid w:val="001A63A1"/>
    <w:rsid w:val="001B04C8"/>
    <w:rsid w:val="001E625E"/>
    <w:rsid w:val="00200964"/>
    <w:rsid w:val="002137E5"/>
    <w:rsid w:val="002157E0"/>
    <w:rsid w:val="00220CCC"/>
    <w:rsid w:val="00245C10"/>
    <w:rsid w:val="002703B8"/>
    <w:rsid w:val="00275F1E"/>
    <w:rsid w:val="002B408F"/>
    <w:rsid w:val="002C3C5A"/>
    <w:rsid w:val="002F6816"/>
    <w:rsid w:val="00306FEC"/>
    <w:rsid w:val="00334C47"/>
    <w:rsid w:val="00370A50"/>
    <w:rsid w:val="00370ADA"/>
    <w:rsid w:val="003B0279"/>
    <w:rsid w:val="003B0C9A"/>
    <w:rsid w:val="00440101"/>
    <w:rsid w:val="004406E4"/>
    <w:rsid w:val="0047158A"/>
    <w:rsid w:val="00473059"/>
    <w:rsid w:val="004762AE"/>
    <w:rsid w:val="00484117"/>
    <w:rsid w:val="004A6A5C"/>
    <w:rsid w:val="004C27A3"/>
    <w:rsid w:val="004C4B3E"/>
    <w:rsid w:val="004C7AD5"/>
    <w:rsid w:val="004E7A22"/>
    <w:rsid w:val="00507E5A"/>
    <w:rsid w:val="00530894"/>
    <w:rsid w:val="00565A12"/>
    <w:rsid w:val="005952C9"/>
    <w:rsid w:val="00595E4A"/>
    <w:rsid w:val="005A18ED"/>
    <w:rsid w:val="005C0A09"/>
    <w:rsid w:val="005C4C3C"/>
    <w:rsid w:val="006078E5"/>
    <w:rsid w:val="0061417A"/>
    <w:rsid w:val="0066357E"/>
    <w:rsid w:val="0068583B"/>
    <w:rsid w:val="006D54B3"/>
    <w:rsid w:val="006D796C"/>
    <w:rsid w:val="006E2429"/>
    <w:rsid w:val="00707FB9"/>
    <w:rsid w:val="00725AC8"/>
    <w:rsid w:val="007277AA"/>
    <w:rsid w:val="007405B8"/>
    <w:rsid w:val="00770642"/>
    <w:rsid w:val="00770CD4"/>
    <w:rsid w:val="00786E16"/>
    <w:rsid w:val="007A429C"/>
    <w:rsid w:val="007C4792"/>
    <w:rsid w:val="007E2F77"/>
    <w:rsid w:val="007F1F3E"/>
    <w:rsid w:val="008012EE"/>
    <w:rsid w:val="00817595"/>
    <w:rsid w:val="00824698"/>
    <w:rsid w:val="00826DE3"/>
    <w:rsid w:val="0083323B"/>
    <w:rsid w:val="00866DF3"/>
    <w:rsid w:val="00874949"/>
    <w:rsid w:val="008876E1"/>
    <w:rsid w:val="008D361D"/>
    <w:rsid w:val="009013BE"/>
    <w:rsid w:val="00935B72"/>
    <w:rsid w:val="00937530"/>
    <w:rsid w:val="00957911"/>
    <w:rsid w:val="009714BC"/>
    <w:rsid w:val="009C3DA3"/>
    <w:rsid w:val="009C6A3A"/>
    <w:rsid w:val="009E7546"/>
    <w:rsid w:val="00A002CB"/>
    <w:rsid w:val="00A061B1"/>
    <w:rsid w:val="00A3517D"/>
    <w:rsid w:val="00A366FE"/>
    <w:rsid w:val="00A765C5"/>
    <w:rsid w:val="00AB4E58"/>
    <w:rsid w:val="00AC4ADB"/>
    <w:rsid w:val="00AD068A"/>
    <w:rsid w:val="00AD16F7"/>
    <w:rsid w:val="00AD60A0"/>
    <w:rsid w:val="00AF4CC1"/>
    <w:rsid w:val="00B148B2"/>
    <w:rsid w:val="00B222EA"/>
    <w:rsid w:val="00B32190"/>
    <w:rsid w:val="00B87BE6"/>
    <w:rsid w:val="00BE053E"/>
    <w:rsid w:val="00BF26C7"/>
    <w:rsid w:val="00C22743"/>
    <w:rsid w:val="00C57702"/>
    <w:rsid w:val="00C81AF8"/>
    <w:rsid w:val="00C85B79"/>
    <w:rsid w:val="00C86EBD"/>
    <w:rsid w:val="00C905A9"/>
    <w:rsid w:val="00C960CE"/>
    <w:rsid w:val="00CA03B0"/>
    <w:rsid w:val="00D41C04"/>
    <w:rsid w:val="00D5149F"/>
    <w:rsid w:val="00D92B2A"/>
    <w:rsid w:val="00DA79CD"/>
    <w:rsid w:val="00DD51D5"/>
    <w:rsid w:val="00E13ADA"/>
    <w:rsid w:val="00E350E8"/>
    <w:rsid w:val="00E6334F"/>
    <w:rsid w:val="00F341AC"/>
    <w:rsid w:val="00F44EA2"/>
    <w:rsid w:val="00F52122"/>
    <w:rsid w:val="00F56D03"/>
    <w:rsid w:val="00F6243F"/>
    <w:rsid w:val="00F74167"/>
    <w:rsid w:val="00FA26F7"/>
    <w:rsid w:val="00FE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3D733"/>
  <w15:docId w15:val="{394228E9-ABBF-0D43-9B3E-3A66907D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b w:val="0"/>
      <w:i w:val="0"/>
    </w:rPr>
  </w:style>
  <w:style w:type="character" w:customStyle="1" w:styleId="ListLabel6">
    <w:name w:val="ListLabel 6"/>
    <w:qFormat/>
    <w:rPr>
      <w:rFonts w:cs="Arial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FreeSans"/>
    </w:rPr>
  </w:style>
  <w:style w:type="paragraph" w:customStyle="1" w:styleId="Standard">
    <w:name w:val="Standard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paragraph" w:customStyle="1" w:styleId="Textbody">
    <w:name w:val="Text body"/>
    <w:basedOn w:val="Standard"/>
    <w:qFormat/>
    <w:rsid w:val="007E7534"/>
    <w:pPr>
      <w:spacing w:after="120"/>
    </w:pPr>
  </w:style>
  <w:style w:type="paragraph" w:customStyle="1" w:styleId="Odstavec1">
    <w:name w:val="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qFormat/>
    <w:rsid w:val="007E7534"/>
    <w:pPr>
      <w:suppressLineNumbers/>
    </w:pPr>
  </w:style>
  <w:style w:type="paragraph" w:customStyle="1" w:styleId="MVbntext">
    <w:name w:val="MV_běžný text"/>
    <w:basedOn w:val="Normln"/>
    <w:qFormat/>
    <w:rsid w:val="007E7534"/>
    <w:pPr>
      <w:spacing w:after="120"/>
      <w:jc w:val="both"/>
    </w:pPr>
    <w:rPr>
      <w:rFonts w:ascii="Calibri" w:hAnsi="Calibri" w:cs="Calibri"/>
    </w:rPr>
  </w:style>
  <w:style w:type="paragraph" w:customStyle="1" w:styleId="walnut-Nadpis1">
    <w:name w:val="walnut - Nadpis 1"/>
    <w:qFormat/>
    <w:rsid w:val="007E7534"/>
    <w:pPr>
      <w:ind w:left="567"/>
      <w:jc w:val="center"/>
    </w:pPr>
    <w:rPr>
      <w:rFonts w:asciiTheme="majorHAnsi" w:eastAsia="Andale Sans UI" w:hAnsiTheme="majorHAnsi" w:cs="Tahoma"/>
      <w:b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qFormat/>
    <w:rsid w:val="007E7534"/>
    <w:p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qFormat/>
    <w:rsid w:val="007E7534"/>
    <w:p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qFormat/>
    <w:rsid w:val="007E7534"/>
    <w:p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nhideWhenUsed/>
    <w:rsid w:val="00556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nhideWhenUsed/>
    <w:rsid w:val="0055685E"/>
    <w:pPr>
      <w:tabs>
        <w:tab w:val="center" w:pos="4536"/>
        <w:tab w:val="right" w:pos="9072"/>
      </w:tabs>
    </w:pPr>
  </w:style>
  <w:style w:type="numbering" w:customStyle="1" w:styleId="odstavceosnova">
    <w:name w:val="odstavce osnova"/>
    <w:uiPriority w:val="99"/>
    <w:qFormat/>
    <w:rsid w:val="007E7534"/>
  </w:style>
  <w:style w:type="paragraph" w:styleId="Odstavecseseznamem">
    <w:name w:val="List Paragraph"/>
    <w:basedOn w:val="Normln"/>
    <w:uiPriority w:val="34"/>
    <w:qFormat/>
    <w:rsid w:val="00817595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BAF4E7-BA67-4579-8481-1865F1CE80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C3ADAE-F842-4E62-8913-92123DEC0B52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3.xml><?xml version="1.0" encoding="utf-8"?>
<ds:datastoreItem xmlns:ds="http://schemas.openxmlformats.org/officeDocument/2006/customXml" ds:itemID="{D253C816-78B9-4CDC-8BEF-454BE4F1D5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9866C6-BFB0-4F13-BA8B-CB96D463C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158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dc:description/>
  <cp:lastModifiedBy>Katka Milošová</cp:lastModifiedBy>
  <cp:revision>118</cp:revision>
  <dcterms:created xsi:type="dcterms:W3CDTF">2018-02-01T12:34:00Z</dcterms:created>
  <dcterms:modified xsi:type="dcterms:W3CDTF">2024-09-19T11:49:00Z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0x010100C82659024F3442418007FBC67063E419</vt:lpwstr>
  </property>
  <property fmtid="{D5CDD505-2E9C-101B-9397-08002B2CF9AE}" pid="9" name="MediaServiceImageTags">
    <vt:lpwstr/>
  </property>
</Properties>
</file>