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C4A32" w14:textId="0484A756" w:rsidR="00842A7C" w:rsidRPr="00B928F2" w:rsidRDefault="00842A7C" w:rsidP="00842A7C">
      <w:pPr>
        <w:rPr>
          <w:rFonts w:asciiTheme="minorHAnsi" w:eastAsia="Arial Unicode MS" w:hAnsiTheme="minorHAnsi" w:cstheme="minorHAnsi"/>
          <w:sz w:val="22"/>
          <w:szCs w:val="22"/>
          <w:lang w:eastAsia="en-US"/>
        </w:rPr>
      </w:pPr>
      <w:r w:rsidRPr="00B928F2">
        <w:rPr>
          <w:rFonts w:asciiTheme="minorHAnsi" w:eastAsia="Arial Unicode MS" w:hAnsiTheme="minorHAnsi" w:cstheme="minorHAnsi"/>
          <w:sz w:val="22"/>
          <w:szCs w:val="22"/>
          <w:lang w:eastAsia="en-US"/>
        </w:rPr>
        <w:t xml:space="preserve">Příloha č. </w:t>
      </w:r>
      <w:r w:rsidR="006C2C5E">
        <w:rPr>
          <w:rFonts w:asciiTheme="minorHAnsi" w:eastAsia="Arial Unicode MS" w:hAnsiTheme="minorHAnsi" w:cstheme="minorHAnsi"/>
          <w:sz w:val="22"/>
          <w:szCs w:val="22"/>
          <w:lang w:eastAsia="en-US"/>
        </w:rPr>
        <w:t>3</w:t>
      </w:r>
    </w:p>
    <w:p w14:paraId="2CABD94E" w14:textId="77777777" w:rsidR="00842A7C" w:rsidRDefault="00842A7C" w:rsidP="007D593D">
      <w:pPr>
        <w:pStyle w:val="Nadpis1"/>
        <w:tabs>
          <w:tab w:val="left" w:pos="708"/>
        </w:tabs>
        <w:rPr>
          <w:rFonts w:asciiTheme="minorHAnsi" w:eastAsia="Arial Unicode MS" w:hAnsiTheme="minorHAnsi" w:cstheme="minorHAnsi"/>
          <w:i w:val="0"/>
          <w:color w:val="000000"/>
          <w:sz w:val="30"/>
          <w:szCs w:val="30"/>
          <w:u w:val="none"/>
        </w:rPr>
      </w:pPr>
    </w:p>
    <w:p w14:paraId="4C9EC178" w14:textId="3F474842" w:rsidR="007D593D" w:rsidRPr="00696C37" w:rsidRDefault="007D593D" w:rsidP="007D593D">
      <w:pPr>
        <w:pStyle w:val="Nadpis1"/>
        <w:tabs>
          <w:tab w:val="left" w:pos="708"/>
        </w:tabs>
        <w:rPr>
          <w:rFonts w:asciiTheme="minorHAnsi" w:eastAsia="Arial Unicode MS" w:hAnsiTheme="minorHAnsi" w:cstheme="minorHAnsi"/>
          <w:i w:val="0"/>
          <w:color w:val="000000"/>
          <w:sz w:val="30"/>
          <w:szCs w:val="30"/>
          <w:u w:val="none"/>
        </w:rPr>
      </w:pPr>
      <w:r w:rsidRPr="00696C37">
        <w:rPr>
          <w:rFonts w:asciiTheme="minorHAnsi" w:eastAsia="Arial Unicode MS" w:hAnsiTheme="minorHAnsi" w:cstheme="minorHAnsi"/>
          <w:i w:val="0"/>
          <w:color w:val="000000"/>
          <w:sz w:val="30"/>
          <w:szCs w:val="30"/>
          <w:u w:val="none"/>
        </w:rPr>
        <w:t>FORMULÁŘ PRO PROKÁZÁNÍ SPLNĚNÍ EKONOMICKÉ KVALIFIKACE</w:t>
      </w:r>
    </w:p>
    <w:p w14:paraId="017102C5" w14:textId="77777777" w:rsidR="007D593D" w:rsidRDefault="007D593D" w:rsidP="007D593D">
      <w:pPr>
        <w:jc w:val="center"/>
        <w:rPr>
          <w:rFonts w:asciiTheme="minorHAnsi" w:eastAsia="Arial Unicode MS" w:hAnsiTheme="minorHAnsi" w:cstheme="minorHAnsi"/>
          <w:sz w:val="30"/>
          <w:szCs w:val="30"/>
        </w:rPr>
      </w:pPr>
      <w:r w:rsidRPr="00696C37">
        <w:rPr>
          <w:rFonts w:asciiTheme="minorHAnsi" w:eastAsia="Arial Unicode MS" w:hAnsiTheme="minorHAnsi" w:cstheme="minorHAnsi"/>
          <w:sz w:val="30"/>
          <w:szCs w:val="30"/>
        </w:rPr>
        <w:t>ROČNÍ OBRAT DODAVATELE</w:t>
      </w:r>
    </w:p>
    <w:p w14:paraId="482436B0" w14:textId="77777777" w:rsidR="00B762B6" w:rsidRDefault="00B762B6" w:rsidP="007D593D">
      <w:pPr>
        <w:jc w:val="center"/>
        <w:rPr>
          <w:rFonts w:asciiTheme="minorHAnsi" w:eastAsia="Arial Unicode MS" w:hAnsiTheme="minorHAnsi" w:cstheme="minorHAnsi"/>
          <w:sz w:val="30"/>
          <w:szCs w:val="30"/>
        </w:rPr>
      </w:pPr>
    </w:p>
    <w:p w14:paraId="0375D26F" w14:textId="6A0B9A8C" w:rsidR="0073307F" w:rsidRDefault="004358F1" w:rsidP="00A6492A">
      <w:pPr>
        <w:pStyle w:val="text"/>
        <w:widowControl/>
        <w:spacing w:before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Holešov</w:t>
      </w:r>
      <w:r w:rsidR="00037FA7" w:rsidRPr="00037FA7">
        <w:rPr>
          <w:rFonts w:asciiTheme="minorHAnsi" w:hAnsiTheme="minorHAnsi" w:cstheme="minorHAnsi"/>
          <w:b/>
          <w:bCs/>
          <w:sz w:val="22"/>
          <w:szCs w:val="22"/>
        </w:rPr>
        <w:t xml:space="preserve"> - Zelená infrastruktura</w:t>
      </w:r>
    </w:p>
    <w:p w14:paraId="0DDDDF82" w14:textId="77777777" w:rsidR="00037FA7" w:rsidRDefault="00037FA7" w:rsidP="00A6492A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4E460531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>Tento formulář slouží k prokázání splnění ekonomické kvalifikace podle § 78 zákona č. 134/2016 Sb., o zadávání veřejných zakázek, o výši dosaženého ročního obratu za 3 bezprostředně předcházející účetní období pro dodavatele:</w:t>
      </w:r>
    </w:p>
    <w:p w14:paraId="6F42076F" w14:textId="77777777" w:rsidR="007D593D" w:rsidRPr="00696C37" w:rsidRDefault="007D593D" w:rsidP="007D593D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532416F9" w14:textId="77777777" w:rsidR="007D593D" w:rsidRPr="00696C37" w:rsidRDefault="007D593D" w:rsidP="007D593D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>Obchodní firma</w:t>
      </w:r>
      <w:r w:rsidRPr="00696C37">
        <w:rPr>
          <w:rFonts w:asciiTheme="minorHAnsi" w:hAnsiTheme="minorHAnsi" w:cstheme="minorHAnsi"/>
          <w:sz w:val="22"/>
          <w:szCs w:val="22"/>
        </w:rPr>
        <w:tab/>
        <w:t>____________________________________________________</w:t>
      </w:r>
    </w:p>
    <w:p w14:paraId="2A922CCB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4CD3586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0F8B1DFD" w14:textId="3D0787BE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 xml:space="preserve">Minimální úroveň pro splnění tohoto kritéria je stanovena na nejméně </w:t>
      </w:r>
      <w:r w:rsidR="00EA5F43">
        <w:rPr>
          <w:rFonts w:asciiTheme="minorHAnsi" w:hAnsiTheme="minorHAnsi" w:cstheme="minorHAnsi"/>
          <w:b/>
          <w:sz w:val="22"/>
          <w:szCs w:val="22"/>
        </w:rPr>
        <w:t>150</w:t>
      </w:r>
      <w:r w:rsidRPr="00696C37">
        <w:rPr>
          <w:rFonts w:asciiTheme="minorHAnsi" w:hAnsiTheme="minorHAnsi" w:cstheme="minorHAnsi"/>
          <w:b/>
          <w:sz w:val="22"/>
          <w:szCs w:val="22"/>
        </w:rPr>
        <w:t xml:space="preserve"> mil. Kč</w:t>
      </w:r>
      <w:r w:rsidRPr="00696C37">
        <w:rPr>
          <w:rFonts w:asciiTheme="minorHAnsi" w:hAnsiTheme="minorHAnsi" w:cstheme="minorHAnsi"/>
          <w:sz w:val="22"/>
          <w:szCs w:val="22"/>
        </w:rPr>
        <w:t xml:space="preserve"> v každém účetním období pro dosažený roční obrat za 3 bezprostředně předcházející účetní období.</w:t>
      </w:r>
    </w:p>
    <w:p w14:paraId="670A3140" w14:textId="77777777" w:rsidR="007D593D" w:rsidRPr="00696C37" w:rsidRDefault="007D593D" w:rsidP="007D593D">
      <w:pPr>
        <w:pStyle w:val="Zkladntext"/>
        <w:tabs>
          <w:tab w:val="left" w:pos="0"/>
          <w:tab w:val="num" w:pos="1134"/>
        </w:tabs>
        <w:jc w:val="center"/>
        <w:rPr>
          <w:rFonts w:asciiTheme="minorHAnsi" w:hAnsiTheme="minorHAnsi" w:cstheme="minorHAnsi"/>
          <w:i w:val="0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6"/>
        <w:gridCol w:w="2869"/>
        <w:gridCol w:w="3317"/>
      </w:tblGrid>
      <w:tr w:rsidR="007D593D" w:rsidRPr="00696C37" w14:paraId="43E2C1C0" w14:textId="77777777" w:rsidTr="007D593D">
        <w:trPr>
          <w:cantSplit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42E3" w14:textId="77777777" w:rsidR="007D593D" w:rsidRPr="00696C37" w:rsidRDefault="007D593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sz w:val="22"/>
                <w:szCs w:val="22"/>
              </w:rPr>
              <w:t xml:space="preserve">Výše dosaženého ročního obratu dodavatele v Kč dosaženého za 3 bezprostředně předcházející účetní období. </w:t>
            </w:r>
          </w:p>
        </w:tc>
      </w:tr>
      <w:tr w:rsidR="007D593D" w:rsidRPr="00696C37" w14:paraId="07310E50" w14:textId="77777777" w:rsidTr="007D593D"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C0EF" w14:textId="77777777" w:rsidR="007D593D" w:rsidRPr="00696C37" w:rsidRDefault="007D593D" w:rsidP="00F15F5A">
            <w:pPr>
              <w:pStyle w:val="text"/>
              <w:widowControl/>
              <w:numPr>
                <w:ilvl w:val="0"/>
                <w:numId w:val="2"/>
              </w:numPr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účetní období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97706" w14:textId="77777777" w:rsidR="007D593D" w:rsidRPr="00696C37" w:rsidRDefault="007D593D" w:rsidP="00F15F5A">
            <w:pPr>
              <w:pStyle w:val="text"/>
              <w:widowControl/>
              <w:numPr>
                <w:ilvl w:val="0"/>
                <w:numId w:val="2"/>
              </w:numPr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účetní období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1817" w14:textId="77777777" w:rsidR="007D593D" w:rsidRPr="00696C37" w:rsidRDefault="007D593D" w:rsidP="00F15F5A">
            <w:pPr>
              <w:pStyle w:val="text"/>
              <w:widowControl/>
              <w:numPr>
                <w:ilvl w:val="0"/>
                <w:numId w:val="2"/>
              </w:numPr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účetní období</w:t>
            </w:r>
          </w:p>
        </w:tc>
      </w:tr>
      <w:tr w:rsidR="007D593D" w:rsidRPr="00696C37" w14:paraId="0CB8CC8F" w14:textId="77777777" w:rsidTr="007D593D">
        <w:trPr>
          <w:trHeight w:val="56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D286" w14:textId="77777777" w:rsidR="007D593D" w:rsidRPr="00696C37" w:rsidRDefault="007D593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sz w:val="22"/>
                <w:szCs w:val="22"/>
              </w:rPr>
              <w:t>……….. Kč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591C" w14:textId="77777777" w:rsidR="007D593D" w:rsidRPr="00696C37" w:rsidRDefault="007D593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sz w:val="22"/>
                <w:szCs w:val="22"/>
              </w:rPr>
              <w:t>……….. Kč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7FE2" w14:textId="77777777" w:rsidR="007D593D" w:rsidRPr="00696C37" w:rsidRDefault="007D593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6C37">
              <w:rPr>
                <w:rFonts w:asciiTheme="minorHAnsi" w:hAnsiTheme="minorHAnsi" w:cstheme="minorHAnsi"/>
                <w:b/>
                <w:sz w:val="22"/>
                <w:szCs w:val="22"/>
              </w:rPr>
              <w:t>……….. Kč</w:t>
            </w:r>
          </w:p>
        </w:tc>
      </w:tr>
    </w:tbl>
    <w:p w14:paraId="288C3A0E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269BF617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483CA360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59547D9A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19637415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17691C21" w14:textId="77777777" w:rsidR="007D593D" w:rsidRPr="00696C37" w:rsidRDefault="007D593D" w:rsidP="007D593D">
      <w:pPr>
        <w:rPr>
          <w:rFonts w:asciiTheme="minorHAnsi" w:hAnsiTheme="minorHAnsi" w:cstheme="minorHAnsi"/>
          <w:sz w:val="22"/>
          <w:szCs w:val="22"/>
        </w:rPr>
      </w:pPr>
    </w:p>
    <w:p w14:paraId="3668D0F1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>Datum: ________________</w:t>
      </w:r>
    </w:p>
    <w:p w14:paraId="6E2474CE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07A1F914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6BDD19A7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ab/>
      </w:r>
      <w:r w:rsidRPr="00696C37">
        <w:rPr>
          <w:rFonts w:asciiTheme="minorHAnsi" w:hAnsiTheme="minorHAnsi" w:cstheme="minorHAnsi"/>
          <w:sz w:val="22"/>
          <w:szCs w:val="22"/>
        </w:rPr>
        <w:tab/>
      </w:r>
      <w:r w:rsidRPr="00696C37">
        <w:rPr>
          <w:rFonts w:asciiTheme="minorHAnsi" w:hAnsiTheme="minorHAnsi" w:cstheme="minorHAnsi"/>
          <w:sz w:val="22"/>
          <w:szCs w:val="22"/>
        </w:rPr>
        <w:tab/>
      </w:r>
      <w:r w:rsidRPr="00696C37">
        <w:rPr>
          <w:rFonts w:asciiTheme="minorHAnsi" w:hAnsiTheme="minorHAnsi" w:cstheme="minorHAnsi"/>
          <w:sz w:val="22"/>
          <w:szCs w:val="22"/>
        </w:rPr>
        <w:tab/>
      </w:r>
      <w:r w:rsidRPr="00696C37">
        <w:rPr>
          <w:rFonts w:asciiTheme="minorHAnsi" w:hAnsiTheme="minorHAnsi" w:cstheme="minorHAnsi"/>
          <w:sz w:val="22"/>
          <w:szCs w:val="22"/>
        </w:rPr>
        <w:tab/>
      </w:r>
      <w:r w:rsidRPr="00696C37">
        <w:rPr>
          <w:rFonts w:asciiTheme="minorHAnsi" w:hAnsiTheme="minorHAnsi" w:cstheme="minorHAnsi"/>
          <w:sz w:val="22"/>
          <w:szCs w:val="22"/>
        </w:rPr>
        <w:tab/>
        <w:t>____________________________________________</w:t>
      </w:r>
    </w:p>
    <w:p w14:paraId="1C2E0E03" w14:textId="77777777" w:rsidR="007D593D" w:rsidRPr="00696C37" w:rsidRDefault="007D593D" w:rsidP="007D593D">
      <w:pPr>
        <w:pStyle w:val="text"/>
        <w:widowControl/>
        <w:spacing w:before="0" w:line="240" w:lineRule="auto"/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696C37">
        <w:rPr>
          <w:rFonts w:asciiTheme="minorHAnsi" w:hAnsiTheme="minorHAnsi" w:cstheme="minorHAnsi"/>
          <w:sz w:val="22"/>
          <w:szCs w:val="22"/>
        </w:rPr>
        <w:t>Jméno a podpis osoby oprávněné jednat za dodavatele</w:t>
      </w:r>
    </w:p>
    <w:p w14:paraId="2DDC43C3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76204BEE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500DDD39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3EECC5F9" w14:textId="77777777" w:rsidR="007D593D" w:rsidRPr="00696C37" w:rsidRDefault="007D593D" w:rsidP="007D593D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  <w:r w:rsidRPr="00696C37">
        <w:rPr>
          <w:rFonts w:asciiTheme="minorHAnsi" w:hAnsiTheme="minorHAnsi" w:cstheme="minorHAnsi"/>
          <w:i/>
          <w:sz w:val="22"/>
          <w:szCs w:val="22"/>
        </w:rPr>
        <w:t>Poznámka: Pokud dodavatelé v případě společné nabídky prokazují splnění této části kvalifikace společně, předloží toto čestné prohlášení samostatně každý dodavatel, který se na splnění kvalifikace podílí a současně předloží i formulář v součtu za všechny dodavatele.</w:t>
      </w:r>
    </w:p>
    <w:p w14:paraId="1C73BB60" w14:textId="77777777" w:rsidR="007D593D" w:rsidRDefault="007D593D" w:rsidP="007D593D"/>
    <w:p w14:paraId="3F20BAF8" w14:textId="77777777" w:rsidR="00E23272" w:rsidRDefault="00E23272"/>
    <w:sectPr w:rsidR="00E2327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3B1A3" w14:textId="77777777" w:rsidR="007C252E" w:rsidRDefault="007C252E" w:rsidP="003F562F">
      <w:r>
        <w:separator/>
      </w:r>
    </w:p>
  </w:endnote>
  <w:endnote w:type="continuationSeparator" w:id="0">
    <w:p w14:paraId="1ACFCAC0" w14:textId="77777777" w:rsidR="007C252E" w:rsidRDefault="007C252E" w:rsidP="003F562F">
      <w:r>
        <w:continuationSeparator/>
      </w:r>
    </w:p>
  </w:endnote>
  <w:endnote w:type="continuationNotice" w:id="1">
    <w:p w14:paraId="502CC629" w14:textId="77777777" w:rsidR="007C252E" w:rsidRDefault="007C25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D062D" w14:textId="77777777" w:rsidR="007C252E" w:rsidRDefault="007C252E" w:rsidP="003F562F">
      <w:r>
        <w:separator/>
      </w:r>
    </w:p>
  </w:footnote>
  <w:footnote w:type="continuationSeparator" w:id="0">
    <w:p w14:paraId="018178C3" w14:textId="77777777" w:rsidR="007C252E" w:rsidRDefault="007C252E" w:rsidP="003F562F">
      <w:r>
        <w:continuationSeparator/>
      </w:r>
    </w:p>
  </w:footnote>
  <w:footnote w:type="continuationNotice" w:id="1">
    <w:p w14:paraId="7BBB0A34" w14:textId="77777777" w:rsidR="007C252E" w:rsidRDefault="007C25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9678A" w14:textId="462A9EF1" w:rsidR="003F562F" w:rsidRDefault="00426C16" w:rsidP="00C84FE1">
    <w:pPr>
      <w:pStyle w:val="Zhlav"/>
      <w:tabs>
        <w:tab w:val="clear" w:pos="4536"/>
        <w:tab w:val="clear" w:pos="9072"/>
        <w:tab w:val="center" w:pos="2805"/>
      </w:tabs>
    </w:pPr>
    <w:ins w:id="0" w:author="Blahová Magdalena" w:date="2023-11-09T14:15:00Z">
      <w:del w:id="1" w:author="Katka Milošová" w:date="2023-11-14T07:23:00Z">
        <w:r w:rsidRPr="004D578B" w:rsidDel="005E035F">
          <w:rPr>
            <w:noProof/>
          </w:rPr>
          <w:drawing>
            <wp:anchor distT="0" distB="0" distL="114300" distR="114300" simplePos="0" relativeHeight="251659264" behindDoc="0" locked="0" layoutInCell="1" allowOverlap="1" wp14:anchorId="111DC407" wp14:editId="6C206A33">
              <wp:simplePos x="0" y="0"/>
              <wp:positionH relativeFrom="margin">
                <wp:align>center</wp:align>
              </wp:positionH>
              <wp:positionV relativeFrom="paragraph">
                <wp:posOffset>-286385</wp:posOffset>
              </wp:positionV>
              <wp:extent cx="4662805" cy="510540"/>
              <wp:effectExtent l="0" t="0" r="4445" b="381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280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ins>
    <w:r w:rsidR="00C84FE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F1A1F"/>
    <w:multiLevelType w:val="multilevel"/>
    <w:tmpl w:val="F978041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2694"/>
        </w:tabs>
        <w:ind w:left="2694" w:hanging="425"/>
      </w:p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20834117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5152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lahová Magdalena">
    <w15:presenceInfo w15:providerId="AD" w15:userId="S-1-5-21-832920237-322974942-2037084938-2769"/>
  </w15:person>
  <w15:person w15:author="Katka Milošová">
    <w15:presenceInfo w15:providerId="AD" w15:userId="S::milosova@regiozona.cz::6d3f934a-b695-4edd-ae37-f6ba6030c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93D"/>
    <w:rsid w:val="00037FA7"/>
    <w:rsid w:val="000C1DDF"/>
    <w:rsid w:val="0029210C"/>
    <w:rsid w:val="003661A4"/>
    <w:rsid w:val="003F562F"/>
    <w:rsid w:val="00426C16"/>
    <w:rsid w:val="004358F1"/>
    <w:rsid w:val="0046029E"/>
    <w:rsid w:val="00463CEF"/>
    <w:rsid w:val="00485B64"/>
    <w:rsid w:val="005A56A6"/>
    <w:rsid w:val="00696C37"/>
    <w:rsid w:val="006A25AB"/>
    <w:rsid w:val="006C2C5E"/>
    <w:rsid w:val="006C4145"/>
    <w:rsid w:val="0073307F"/>
    <w:rsid w:val="007C252E"/>
    <w:rsid w:val="007D593D"/>
    <w:rsid w:val="007F73A1"/>
    <w:rsid w:val="00810560"/>
    <w:rsid w:val="008170D5"/>
    <w:rsid w:val="00817402"/>
    <w:rsid w:val="0083323B"/>
    <w:rsid w:val="00842A7C"/>
    <w:rsid w:val="009330C5"/>
    <w:rsid w:val="009B217E"/>
    <w:rsid w:val="009D6AD0"/>
    <w:rsid w:val="00A6492A"/>
    <w:rsid w:val="00B762B6"/>
    <w:rsid w:val="00B928F2"/>
    <w:rsid w:val="00BC3D6A"/>
    <w:rsid w:val="00C84FE1"/>
    <w:rsid w:val="00DC3E82"/>
    <w:rsid w:val="00E23272"/>
    <w:rsid w:val="00EA5F43"/>
    <w:rsid w:val="00F5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26B62"/>
  <w15:chartTrackingRefBased/>
  <w15:docId w15:val="{5E9ECE5B-6241-47D4-B909-3ABAEA6F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5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D593D"/>
    <w:pPr>
      <w:keepNext/>
      <w:jc w:val="center"/>
      <w:outlineLvl w:val="0"/>
    </w:pPr>
    <w:rPr>
      <w:b/>
      <w:i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D593D"/>
    <w:rPr>
      <w:rFonts w:ascii="Times New Roman" w:eastAsia="Times New Roman" w:hAnsi="Times New Roman" w:cs="Times New Roman"/>
      <w:b/>
      <w:i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7D593D"/>
    <w:rPr>
      <w:i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7D593D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D593D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7D593D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7D593D"/>
    <w:pPr>
      <w:numPr>
        <w:ilvl w:val="1"/>
        <w:numId w:val="1"/>
      </w:numPr>
      <w:jc w:val="both"/>
      <w:outlineLvl w:val="7"/>
    </w:pPr>
    <w:rPr>
      <w:sz w:val="24"/>
    </w:rPr>
  </w:style>
  <w:style w:type="paragraph" w:customStyle="1" w:styleId="text">
    <w:name w:val="text"/>
    <w:rsid w:val="007D593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F5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56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F5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562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38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  <Osoby xmlns="95b419f4-261c-4a5d-b742-5f3743c0166a">
      <UserInfo>
        <DisplayName/>
        <AccountId xsi:nil="true"/>
        <AccountType/>
      </UserInfo>
    </Osoby>
  </documentManagement>
</p:properties>
</file>

<file path=customXml/itemProps1.xml><?xml version="1.0" encoding="utf-8"?>
<ds:datastoreItem xmlns:ds="http://schemas.openxmlformats.org/officeDocument/2006/customXml" ds:itemID="{0FF267E9-4E36-4661-AA17-C178EEB4E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F561B3-F627-4D92-A89B-16A12EA0D1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1E3A0-B46D-452E-8AAF-8FB932B426DA}">
  <ds:schemaRefs>
    <ds:schemaRef ds:uri="http://schemas.microsoft.com/office/2006/metadata/properties"/>
    <ds:schemaRef ds:uri="http://schemas.microsoft.com/office/infopath/2007/PartnerControls"/>
    <ds:schemaRef ds:uri="9f3ad58d-445d-40ba-9cc1-3cc97fa0dc19"/>
    <ds:schemaRef ds:uri="95b419f4-261c-4a5d-b742-5f3743c016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 Milošová</dc:creator>
  <cp:keywords/>
  <dc:description/>
  <cp:lastModifiedBy>Katka Milošová</cp:lastModifiedBy>
  <cp:revision>25</cp:revision>
  <dcterms:created xsi:type="dcterms:W3CDTF">2023-08-06T13:44:00Z</dcterms:created>
  <dcterms:modified xsi:type="dcterms:W3CDTF">2024-09-19T07:36:00Z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  <property fmtid="{D5CDD505-2E9C-101B-9397-08002B2CF9AE}" pid="3" name="MediaServiceImageTags">
    <vt:lpwstr/>
  </property>
</Properties>
</file>