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79212" w14:textId="77777777" w:rsidR="00586E96" w:rsidRDefault="00586E96" w:rsidP="00717411">
      <w:pPr>
        <w:suppressAutoHyphens w:val="0"/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E7DA7FC" w14:textId="110494A7" w:rsidR="00F44EA2" w:rsidRPr="00AC3B9C" w:rsidRDefault="00F44EA2" w:rsidP="00717411">
      <w:pPr>
        <w:suppressAutoHyphens w:val="0"/>
        <w:overflowPunct w:val="0"/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Příloha č. 2 </w:t>
      </w:r>
    </w:p>
    <w:p w14:paraId="4FB6FA85" w14:textId="55B798DC" w:rsidR="00725AC8" w:rsidRPr="00AC3B9C" w:rsidRDefault="00D92B2A">
      <w:pPr>
        <w:pStyle w:val="walnut-Nadpis1"/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</w:pPr>
      <w:r w:rsidRPr="00AC3B9C"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  <w:t>Čestné prohlášení</w:t>
      </w:r>
    </w:p>
    <w:p w14:paraId="7F70070F" w14:textId="77777777" w:rsidR="003B15AA" w:rsidRPr="00AC3B9C" w:rsidRDefault="003B15AA">
      <w:pPr>
        <w:pStyle w:val="walnut-Nadpis1"/>
        <w:rPr>
          <w:rFonts w:asciiTheme="minorHAnsi" w:eastAsia="Times New Roman" w:hAnsiTheme="minorHAnsi" w:cstheme="minorHAnsi"/>
          <w:caps/>
          <w:sz w:val="22"/>
          <w:szCs w:val="22"/>
          <w:lang w:eastAsia="zh-CN" w:bidi="ar-SA"/>
        </w:rPr>
      </w:pPr>
    </w:p>
    <w:p w14:paraId="39B5A4DF" w14:textId="3E52A8A5" w:rsidR="00725AC8" w:rsidRPr="00AC3B9C" w:rsidRDefault="00D92B2A">
      <w:pPr>
        <w:pStyle w:val="walnut-Nadpis1-textpod"/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o splnění základních</w:t>
      </w:r>
      <w:r w:rsidR="004224FC">
        <w:rPr>
          <w:rFonts w:asciiTheme="minorHAnsi" w:hAnsiTheme="minorHAnsi" w:cstheme="minorHAnsi"/>
          <w:szCs w:val="22"/>
        </w:rPr>
        <w:t xml:space="preserve"> </w:t>
      </w:r>
      <w:r w:rsidRPr="00AC3B9C">
        <w:rPr>
          <w:rFonts w:asciiTheme="minorHAnsi" w:hAnsiTheme="minorHAnsi" w:cstheme="minorHAnsi"/>
          <w:szCs w:val="22"/>
        </w:rPr>
        <w:t>předpokladů dle zákona č. 134/2016 Sb., ve znění pozdějších předpisů</w:t>
      </w:r>
      <w:r w:rsidR="00475EBE">
        <w:rPr>
          <w:rFonts w:asciiTheme="minorHAnsi" w:hAnsiTheme="minorHAnsi" w:cstheme="minorHAnsi"/>
          <w:szCs w:val="22"/>
        </w:rPr>
        <w:t>,</w:t>
      </w:r>
    </w:p>
    <w:p w14:paraId="0882CFB7" w14:textId="77777777" w:rsidR="00725AC8" w:rsidRPr="00AC3B9C" w:rsidRDefault="00725A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1" w:type="dxa"/>
        <w:tblInd w:w="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2"/>
        <w:gridCol w:w="7469"/>
      </w:tblGrid>
      <w:tr w:rsidR="00725AC8" w:rsidRPr="00AC3B9C" w14:paraId="1B758F1F" w14:textId="77777777">
        <w:tc>
          <w:tcPr>
            <w:tcW w:w="1752" w:type="dxa"/>
            <w:shd w:val="clear" w:color="auto" w:fill="auto"/>
          </w:tcPr>
          <w:p w14:paraId="1D6744A6" w14:textId="007F19B5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Dodav</w:t>
            </w:r>
            <w:r w:rsidR="00F44EA2"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tel:</w:t>
            </w:r>
          </w:p>
        </w:tc>
        <w:tc>
          <w:tcPr>
            <w:tcW w:w="7468" w:type="dxa"/>
            <w:shd w:val="clear" w:color="auto" w:fill="auto"/>
          </w:tcPr>
          <w:p w14:paraId="1DC14B61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AC3B9C" w14:paraId="0A29C2B2" w14:textId="77777777">
        <w:tc>
          <w:tcPr>
            <w:tcW w:w="1752" w:type="dxa"/>
            <w:shd w:val="clear" w:color="auto" w:fill="auto"/>
          </w:tcPr>
          <w:p w14:paraId="08006BA9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  <w:shd w:val="clear" w:color="auto" w:fill="auto"/>
          </w:tcPr>
          <w:p w14:paraId="132EEC3E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AC3B9C" w14:paraId="6EE23532" w14:textId="77777777">
        <w:tc>
          <w:tcPr>
            <w:tcW w:w="1752" w:type="dxa"/>
            <w:shd w:val="clear" w:color="auto" w:fill="auto"/>
          </w:tcPr>
          <w:p w14:paraId="7F1ED4AB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  <w:shd w:val="clear" w:color="auto" w:fill="auto"/>
          </w:tcPr>
          <w:p w14:paraId="5CD19230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</w:tbl>
    <w:p w14:paraId="771F9F5E" w14:textId="7C66AC28" w:rsidR="00725AC8" w:rsidRPr="00AC3B9C" w:rsidRDefault="00D92B2A" w:rsidP="0004615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AC3B9C">
        <w:rPr>
          <w:rFonts w:asciiTheme="minorHAnsi" w:hAnsiTheme="minorHAnsi" w:cstheme="minorHAnsi"/>
          <w:sz w:val="22"/>
          <w:szCs w:val="22"/>
        </w:rPr>
        <w:t xml:space="preserve">dodavatel, tímto pro účely zadávacího řízení s názvem: </w:t>
      </w:r>
      <w:r w:rsidRPr="00AC3B9C">
        <w:rPr>
          <w:rFonts w:asciiTheme="minorHAnsi" w:hAnsiTheme="minorHAnsi" w:cstheme="minorHAnsi"/>
          <w:b/>
          <w:sz w:val="22"/>
          <w:szCs w:val="22"/>
        </w:rPr>
        <w:t>„</w:t>
      </w:r>
      <w:r w:rsidR="00A03487">
        <w:rPr>
          <w:rFonts w:asciiTheme="minorHAnsi" w:hAnsiTheme="minorHAnsi" w:cstheme="minorHAnsi"/>
          <w:b/>
          <w:bCs/>
          <w:sz w:val="22"/>
          <w:szCs w:val="22"/>
        </w:rPr>
        <w:t>Holešov</w:t>
      </w:r>
      <w:r w:rsidR="001677CE" w:rsidRPr="001677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03487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1677CE" w:rsidRPr="001677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gramStart"/>
      <w:r w:rsidR="001677CE" w:rsidRPr="001677CE">
        <w:rPr>
          <w:rFonts w:asciiTheme="minorHAnsi" w:hAnsiTheme="minorHAnsi" w:cstheme="minorHAnsi"/>
          <w:b/>
          <w:bCs/>
          <w:sz w:val="22"/>
          <w:szCs w:val="22"/>
        </w:rPr>
        <w:t>Zelená</w:t>
      </w:r>
      <w:proofErr w:type="gramEnd"/>
      <w:r w:rsidR="00A034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677CE" w:rsidRPr="001677CE">
        <w:rPr>
          <w:rFonts w:asciiTheme="minorHAnsi" w:hAnsiTheme="minorHAnsi" w:cstheme="minorHAnsi"/>
          <w:b/>
          <w:bCs/>
          <w:sz w:val="22"/>
          <w:szCs w:val="22"/>
        </w:rPr>
        <w:t>infrastruktura</w:t>
      </w:r>
      <w:r w:rsidR="00A210F9">
        <w:rPr>
          <w:rFonts w:asciiTheme="minorHAnsi" w:hAnsiTheme="minorHAnsi" w:cstheme="minorHAnsi"/>
          <w:b/>
          <w:sz w:val="22"/>
          <w:szCs w:val="22"/>
        </w:rPr>
        <w:t xml:space="preserve">“ </w:t>
      </w:r>
      <w:r w:rsidR="00025C20">
        <w:rPr>
          <w:rFonts w:asciiTheme="minorHAnsi" w:hAnsiTheme="minorHAnsi" w:cstheme="minorHAnsi"/>
          <w:sz w:val="22"/>
          <w:szCs w:val="22"/>
        </w:rPr>
        <w:t>čestně prohlašuje následující:</w:t>
      </w:r>
    </w:p>
    <w:p w14:paraId="1331E20C" w14:textId="77777777" w:rsidR="00725AC8" w:rsidRPr="00AC3B9C" w:rsidRDefault="00D92B2A">
      <w:pPr>
        <w:pStyle w:val="Odstavec1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Základní způsobilost</w:t>
      </w:r>
    </w:p>
    <w:p w14:paraId="7BB99470" w14:textId="77777777" w:rsidR="00725AC8" w:rsidRPr="00AC3B9C" w:rsidRDefault="00D92B2A">
      <w:pPr>
        <w:pStyle w:val="walnut-Odstavec2"/>
        <w:numPr>
          <w:ilvl w:val="1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Dodavatel čestně prohlašuje, že</w:t>
      </w:r>
    </w:p>
    <w:p w14:paraId="198081BA" w14:textId="77777777" w:rsidR="00725AC8" w:rsidRPr="00AC3B9C" w:rsidRDefault="00D92B2A" w:rsidP="00815D1F">
      <w:pPr>
        <w:pStyle w:val="walnut-Odstavec3"/>
        <w:numPr>
          <w:ilvl w:val="2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nebyl v zemi svého sídla v posledních 5 letech před zahájením zadávacího řízení pravomocně odsouzen pro trestný čin uvedený v příloze č. 3 zákona nebo obdobný trestný čin podle právního řádu země sídla;</w:t>
      </w:r>
    </w:p>
    <w:p w14:paraId="71FD8BEB" w14:textId="77777777" w:rsidR="00725AC8" w:rsidRPr="00AC3B9C" w:rsidRDefault="00D92B2A" w:rsidP="00815D1F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v evidenci daní zachycen splatný daňový nedoplatek v posledních třech letech nenaplnil skutkovou podstatu jednání nekalé soutěže formou podplácení podle zvláštního právního předpisu;</w:t>
      </w:r>
    </w:p>
    <w:p w14:paraId="26ED9DED" w14:textId="77777777" w:rsidR="00725AC8" w:rsidRPr="00AC3B9C" w:rsidRDefault="00D92B2A" w:rsidP="00815D1F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veřejné zdravotní pojištění;</w:t>
      </w:r>
    </w:p>
    <w:p w14:paraId="04D041C7" w14:textId="77777777" w:rsidR="00725AC8" w:rsidRPr="00AC3B9C" w:rsidRDefault="00D92B2A" w:rsidP="00815D1F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sociální zabezpečení a příspěvku na státní politiku zaměstnanosti.</w:t>
      </w:r>
    </w:p>
    <w:p w14:paraId="44781701" w14:textId="77777777" w:rsidR="00725AC8" w:rsidRPr="00AC3B9C" w:rsidRDefault="00D92B2A" w:rsidP="00815D1F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5EBA45D5" w14:textId="77777777" w:rsidR="00C607A8" w:rsidRDefault="00C607A8" w:rsidP="006B3A7C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090DC0D4" w14:textId="77777777" w:rsidR="00EC3264" w:rsidRPr="00AC3B9C" w:rsidRDefault="00EC3264" w:rsidP="006B3A7C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223E410A" w14:textId="7B39FE0E" w:rsidR="00993A16" w:rsidRPr="00AC3B9C" w:rsidRDefault="00F44EA2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>V…………………….... dne ……………</w:t>
      </w:r>
      <w:r w:rsidR="006B3A7C" w:rsidRPr="00AC3B9C">
        <w:rPr>
          <w:rFonts w:asciiTheme="minorHAnsi" w:hAnsiTheme="minorHAnsi" w:cstheme="minorHAnsi"/>
          <w:sz w:val="22"/>
          <w:szCs w:val="22"/>
          <w:lang w:eastAsia="cs-CZ"/>
        </w:rPr>
        <w:t>……….</w:t>
      </w:r>
    </w:p>
    <w:p w14:paraId="4208F58F" w14:textId="6CC1389A" w:rsidR="006B3A7C" w:rsidRDefault="006B3A7C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14B4A1B1" w14:textId="77777777" w:rsidR="00EC3264" w:rsidRPr="00AC3B9C" w:rsidRDefault="00EC3264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085434F8" w14:textId="128FA278" w:rsidR="00F44EA2" w:rsidRPr="00AC3B9C" w:rsidRDefault="00F44EA2" w:rsidP="00F44EA2">
      <w:pPr>
        <w:suppressAutoHyphens w:val="0"/>
        <w:ind w:left="2124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           </w:t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ab/>
        <w:t xml:space="preserve">    </w:t>
      </w:r>
      <w:r w:rsidR="006B3A7C" w:rsidRPr="00AC3B9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     ………........…......................................…………………….</w:t>
      </w:r>
    </w:p>
    <w:p w14:paraId="799224AB" w14:textId="17C2B400" w:rsidR="00725AC8" w:rsidRPr="00AC3B9C" w:rsidRDefault="00F44EA2" w:rsidP="00F44EA2">
      <w:pPr>
        <w:suppressAutoHyphens w:val="0"/>
        <w:spacing w:line="22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="006B3A7C"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         </w:t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podpis osoby oprávněné jednat za </w:t>
      </w:r>
      <w:r w:rsidR="001D6040">
        <w:rPr>
          <w:rFonts w:asciiTheme="minorHAnsi" w:hAnsiTheme="minorHAnsi" w:cstheme="minorHAnsi"/>
          <w:b/>
          <w:sz w:val="22"/>
          <w:szCs w:val="22"/>
          <w:lang w:eastAsia="cs-CZ"/>
        </w:rPr>
        <w:t>účastníka</w:t>
      </w:r>
    </w:p>
    <w:sectPr w:rsidR="00725AC8" w:rsidRPr="00AC3B9C" w:rsidSect="00F44EA2">
      <w:headerReference w:type="default" r:id="rId11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1343F" w14:textId="77777777" w:rsidR="00DC3EFB" w:rsidRDefault="00DC3EFB">
      <w:r>
        <w:separator/>
      </w:r>
    </w:p>
  </w:endnote>
  <w:endnote w:type="continuationSeparator" w:id="0">
    <w:p w14:paraId="33694818" w14:textId="77777777" w:rsidR="00DC3EFB" w:rsidRDefault="00DC3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9C7B2" w14:textId="77777777" w:rsidR="00DC3EFB" w:rsidRDefault="00DC3EFB">
      <w:r>
        <w:separator/>
      </w:r>
    </w:p>
  </w:footnote>
  <w:footnote w:type="continuationSeparator" w:id="0">
    <w:p w14:paraId="40D96DB7" w14:textId="77777777" w:rsidR="00DC3EFB" w:rsidRDefault="00DC3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7C181" w14:textId="2AF7EAD0" w:rsidR="007006A1" w:rsidRDefault="00776E8F" w:rsidP="00F44EA2">
    <w:pPr>
      <w:pStyle w:val="Zhlav"/>
      <w:jc w:val="center"/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9264" behindDoc="0" locked="0" layoutInCell="1" allowOverlap="1" wp14:anchorId="03F7F3ED" wp14:editId="3F282F14">
              <wp:simplePos x="0" y="0"/>
              <wp:positionH relativeFrom="margin">
                <wp:align>center</wp:align>
              </wp:positionH>
              <wp:positionV relativeFrom="paragraph">
                <wp:posOffset>-276225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1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 w16cid:durableId="906957376">
    <w:abstractNumId w:val="2"/>
  </w:num>
  <w:num w:numId="2" w16cid:durableId="1528715946">
    <w:abstractNumId w:val="0"/>
  </w:num>
  <w:num w:numId="3" w16cid:durableId="123747229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11239"/>
    <w:rsid w:val="00015A57"/>
    <w:rsid w:val="00025C20"/>
    <w:rsid w:val="0004615C"/>
    <w:rsid w:val="00054FD6"/>
    <w:rsid w:val="000A2363"/>
    <w:rsid w:val="000C1DDF"/>
    <w:rsid w:val="001359C2"/>
    <w:rsid w:val="00145E7A"/>
    <w:rsid w:val="00147482"/>
    <w:rsid w:val="0015521A"/>
    <w:rsid w:val="001677CE"/>
    <w:rsid w:val="001A63A1"/>
    <w:rsid w:val="001D6040"/>
    <w:rsid w:val="001E625E"/>
    <w:rsid w:val="00220CCC"/>
    <w:rsid w:val="0025748D"/>
    <w:rsid w:val="002707F0"/>
    <w:rsid w:val="002B408F"/>
    <w:rsid w:val="002B7419"/>
    <w:rsid w:val="00346F38"/>
    <w:rsid w:val="00383635"/>
    <w:rsid w:val="003B15AA"/>
    <w:rsid w:val="004224FC"/>
    <w:rsid w:val="00475EBE"/>
    <w:rsid w:val="004C7AD5"/>
    <w:rsid w:val="004E0035"/>
    <w:rsid w:val="00553EB7"/>
    <w:rsid w:val="00570105"/>
    <w:rsid w:val="00586E96"/>
    <w:rsid w:val="005C0A09"/>
    <w:rsid w:val="005C13E4"/>
    <w:rsid w:val="00616B99"/>
    <w:rsid w:val="0066357E"/>
    <w:rsid w:val="006B3A7C"/>
    <w:rsid w:val="007006A1"/>
    <w:rsid w:val="00703CD0"/>
    <w:rsid w:val="00717411"/>
    <w:rsid w:val="00725AC8"/>
    <w:rsid w:val="00752610"/>
    <w:rsid w:val="00776E8F"/>
    <w:rsid w:val="007E2F77"/>
    <w:rsid w:val="007E56A1"/>
    <w:rsid w:val="00815D1F"/>
    <w:rsid w:val="0083323B"/>
    <w:rsid w:val="008C0045"/>
    <w:rsid w:val="008E1340"/>
    <w:rsid w:val="00993A16"/>
    <w:rsid w:val="009E7546"/>
    <w:rsid w:val="00A03487"/>
    <w:rsid w:val="00A210F9"/>
    <w:rsid w:val="00AC3B9C"/>
    <w:rsid w:val="00AC4ADB"/>
    <w:rsid w:val="00BA0271"/>
    <w:rsid w:val="00BB4813"/>
    <w:rsid w:val="00BE053E"/>
    <w:rsid w:val="00C22743"/>
    <w:rsid w:val="00C607A8"/>
    <w:rsid w:val="00D22EE8"/>
    <w:rsid w:val="00D26A4B"/>
    <w:rsid w:val="00D5149F"/>
    <w:rsid w:val="00D8179E"/>
    <w:rsid w:val="00D92B2A"/>
    <w:rsid w:val="00DC3EFB"/>
    <w:rsid w:val="00E2738F"/>
    <w:rsid w:val="00EC3264"/>
    <w:rsid w:val="00F25CC5"/>
    <w:rsid w:val="00F4375B"/>
    <w:rsid w:val="00F44EA2"/>
    <w:rsid w:val="00F52122"/>
    <w:rsid w:val="00FE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  <w:style w:type="paragraph" w:styleId="Textbubliny">
    <w:name w:val="Balloon Text"/>
    <w:basedOn w:val="Normln"/>
    <w:link w:val="TextbublinyChar"/>
    <w:uiPriority w:val="99"/>
    <w:semiHidden/>
    <w:unhideWhenUsed/>
    <w:rsid w:val="00D26A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A4B"/>
    <w:rPr>
      <w:rFonts w:ascii="Segoe UI" w:eastAsia="Andale Sans UI" w:hAnsi="Segoe UI" w:cs="Segoe UI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77590C-0D8A-4A59-A82C-EDDC509A5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2D1F6-692C-4756-B5D9-7877434F2038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3.xml><?xml version="1.0" encoding="utf-8"?>
<ds:datastoreItem xmlns:ds="http://schemas.openxmlformats.org/officeDocument/2006/customXml" ds:itemID="{44D9A12B-4427-413A-ACC0-D91F7A4BDE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CB4D77-9E02-45DA-BD0B-282962F81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210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Katka Milošová</cp:lastModifiedBy>
  <cp:revision>77</cp:revision>
  <dcterms:created xsi:type="dcterms:W3CDTF">2018-02-01T12:34:00Z</dcterms:created>
  <dcterms:modified xsi:type="dcterms:W3CDTF">2024-09-19T07:35:00Z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  <property fmtid="{D5CDD505-2E9C-101B-9397-08002B2CF9AE}" pid="9" name="MediaServiceImageTags">
    <vt:lpwstr/>
  </property>
</Properties>
</file>