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ED5A0" w14:textId="4D337537" w:rsidR="002757A4" w:rsidRPr="007B1BAF" w:rsidRDefault="007B1BAF" w:rsidP="002757A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B1BAF">
        <w:rPr>
          <w:rFonts w:asciiTheme="minorHAnsi" w:hAnsiTheme="minorHAnsi" w:cstheme="minorHAnsi"/>
          <w:bCs/>
          <w:sz w:val="22"/>
          <w:szCs w:val="22"/>
        </w:rPr>
        <w:t xml:space="preserve">Příloha č. </w:t>
      </w:r>
      <w:r w:rsidR="00B456F3">
        <w:rPr>
          <w:rFonts w:asciiTheme="minorHAnsi" w:hAnsiTheme="minorHAnsi" w:cstheme="minorHAnsi"/>
          <w:bCs/>
          <w:sz w:val="22"/>
          <w:szCs w:val="22"/>
        </w:rPr>
        <w:t>6</w:t>
      </w:r>
    </w:p>
    <w:p w14:paraId="00CD66A3" w14:textId="77777777" w:rsidR="007B1BAF" w:rsidRPr="00B84BD7" w:rsidRDefault="007B1BAF" w:rsidP="002757A4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16333F" w14:textId="77777777" w:rsidR="002757A4" w:rsidRPr="0016577F" w:rsidRDefault="002757A4" w:rsidP="0016577F">
      <w:pPr>
        <w:jc w:val="center"/>
        <w:rPr>
          <w:rFonts w:asciiTheme="minorHAnsi" w:eastAsia="Times New Roman" w:hAnsiTheme="minorHAnsi" w:cstheme="minorHAnsi"/>
          <w:b/>
          <w:caps/>
          <w:sz w:val="30"/>
          <w:szCs w:val="30"/>
          <w:lang w:eastAsia="ar-SA"/>
        </w:rPr>
      </w:pPr>
      <w:r w:rsidRPr="0016577F">
        <w:rPr>
          <w:rFonts w:asciiTheme="minorHAnsi" w:eastAsia="Times New Roman" w:hAnsiTheme="minorHAnsi" w:cstheme="minorHAnsi"/>
          <w:b/>
          <w:caps/>
          <w:sz w:val="30"/>
          <w:szCs w:val="30"/>
          <w:lang w:eastAsia="ar-SA"/>
        </w:rPr>
        <w:t>ČESTNÉ PROHLÁŠENÍ K VYLOUČENÍ STŘETU ZÁJMŮ</w:t>
      </w:r>
    </w:p>
    <w:p w14:paraId="6DD1E176" w14:textId="021C0D44" w:rsidR="00515A97" w:rsidRDefault="002757A4" w:rsidP="009F583B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B3083">
        <w:rPr>
          <w:rFonts w:asciiTheme="minorHAnsi" w:eastAsia="Calibri" w:hAnsiTheme="minorHAnsi" w:cstheme="minorHAnsi"/>
          <w:b/>
          <w:sz w:val="22"/>
          <w:szCs w:val="22"/>
        </w:rPr>
        <w:t>Název zakázky / veřejné zakázky</w:t>
      </w:r>
    </w:p>
    <w:p w14:paraId="63D02B45" w14:textId="28D7F9CF" w:rsidR="004E7CA5" w:rsidRDefault="00FE5DAB" w:rsidP="003665CA">
      <w:pPr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FE5DAB">
        <w:rPr>
          <w:rFonts w:asciiTheme="minorHAnsi" w:eastAsiaTheme="minorEastAsia" w:hAnsiTheme="minorHAnsi" w:cstheme="minorHAnsi"/>
          <w:b/>
          <w:sz w:val="22"/>
          <w:szCs w:val="22"/>
        </w:rPr>
        <w:t>Parkoviště pod zámkem Holešov</w:t>
      </w:r>
    </w:p>
    <w:p w14:paraId="4449E5CD" w14:textId="77777777" w:rsidR="00FE5DAB" w:rsidRPr="003665CA" w:rsidRDefault="00FE5DAB" w:rsidP="003665CA"/>
    <w:p w14:paraId="51B707C3" w14:textId="77777777" w:rsidR="002757A4" w:rsidRPr="005B3083" w:rsidRDefault="002757A4" w:rsidP="002757A4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5B3083">
        <w:rPr>
          <w:rFonts w:asciiTheme="minorHAnsi" w:eastAsia="Calibri" w:hAnsiTheme="minorHAnsi" w:cstheme="minorHAns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757A4" w:rsidRPr="005B3083" w14:paraId="7C7CA0E3" w14:textId="77777777" w:rsidTr="00B35D7A">
        <w:trPr>
          <w:trHeight w:val="353"/>
        </w:trPr>
        <w:tc>
          <w:tcPr>
            <w:tcW w:w="4003" w:type="dxa"/>
            <w:vAlign w:val="center"/>
          </w:tcPr>
          <w:p w14:paraId="75B193DC" w14:textId="77777777" w:rsidR="002757A4" w:rsidRPr="005B3083" w:rsidRDefault="002757A4" w:rsidP="00B35D7A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3083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8825ED3" w14:textId="77777777" w:rsidR="002757A4" w:rsidRPr="005B3083" w:rsidRDefault="002757A4" w:rsidP="00B35D7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757A4" w:rsidRPr="005B3083" w14:paraId="13D88A4B" w14:textId="77777777" w:rsidTr="00B35D7A">
        <w:trPr>
          <w:trHeight w:val="353"/>
        </w:trPr>
        <w:tc>
          <w:tcPr>
            <w:tcW w:w="4003" w:type="dxa"/>
            <w:vAlign w:val="center"/>
          </w:tcPr>
          <w:p w14:paraId="5435154E" w14:textId="77777777" w:rsidR="002757A4" w:rsidRPr="005B3083" w:rsidRDefault="002757A4" w:rsidP="00B35D7A">
            <w:pPr>
              <w:ind w:left="-10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3083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37F4075" w14:textId="77777777" w:rsidR="002757A4" w:rsidRPr="005B3083" w:rsidRDefault="002757A4" w:rsidP="00B35D7A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53E2527" w14:textId="77777777" w:rsidR="002757A4" w:rsidRPr="005B3083" w:rsidRDefault="002757A4" w:rsidP="002757A4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B3083">
        <w:rPr>
          <w:rFonts w:asciiTheme="minorHAnsi" w:hAnsiTheme="minorHAnsi" w:cstheme="minorHAns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757A4" w:rsidRPr="005B3083" w14:paraId="3BBBDB61" w14:textId="77777777" w:rsidTr="00B35D7A">
        <w:tc>
          <w:tcPr>
            <w:tcW w:w="3024" w:type="dxa"/>
            <w:vAlign w:val="center"/>
          </w:tcPr>
          <w:p w14:paraId="6C243510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3083">
              <w:rPr>
                <w:rFonts w:asciiTheme="minorHAnsi" w:hAnsiTheme="minorHAnsi" w:cstheme="minorHAns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4414963B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3083">
              <w:rPr>
                <w:rFonts w:asciiTheme="minorHAnsi" w:hAnsiTheme="minorHAnsi" w:cstheme="minorHAns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4D4332B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3083">
              <w:rPr>
                <w:rFonts w:asciiTheme="minorHAnsi" w:hAnsiTheme="minorHAnsi" w:cstheme="minorHAnsi"/>
                <w:b/>
                <w:sz w:val="22"/>
                <w:szCs w:val="22"/>
              </w:rPr>
              <w:t>Datum narození</w:t>
            </w:r>
          </w:p>
        </w:tc>
      </w:tr>
      <w:tr w:rsidR="002757A4" w:rsidRPr="005B3083" w14:paraId="24DCB805" w14:textId="77777777" w:rsidTr="00B35D7A">
        <w:tc>
          <w:tcPr>
            <w:tcW w:w="3024" w:type="dxa"/>
          </w:tcPr>
          <w:p w14:paraId="30DBDB27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D732282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4FFD009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757A4" w:rsidRPr="005B3083" w14:paraId="479359F2" w14:textId="77777777" w:rsidTr="00B35D7A">
        <w:tc>
          <w:tcPr>
            <w:tcW w:w="3024" w:type="dxa"/>
          </w:tcPr>
          <w:p w14:paraId="428C6DFC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064320B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EE08D23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7AEE77C5" w14:textId="77777777" w:rsidR="002757A4" w:rsidRPr="005B3083" w:rsidRDefault="002757A4" w:rsidP="002757A4">
      <w:pPr>
        <w:spacing w:before="240"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5B3083">
        <w:rPr>
          <w:rFonts w:asciiTheme="minorHAnsi" w:eastAsia="Calibri" w:hAnsiTheme="minorHAnsi" w:cstheme="minorHAns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757A4" w:rsidRPr="005B3083" w14:paraId="682A6CE0" w14:textId="77777777" w:rsidTr="00B35D7A">
        <w:tc>
          <w:tcPr>
            <w:tcW w:w="3024" w:type="dxa"/>
            <w:vAlign w:val="center"/>
          </w:tcPr>
          <w:p w14:paraId="2975BF1F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5B308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2531DA29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5B308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48B1ED4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</w:pPr>
            <w:r w:rsidRPr="005B3083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2757A4" w:rsidRPr="005B3083" w14:paraId="0E51AC6A" w14:textId="77777777" w:rsidTr="00B35D7A">
        <w:tc>
          <w:tcPr>
            <w:tcW w:w="3024" w:type="dxa"/>
          </w:tcPr>
          <w:p w14:paraId="3E9FC09D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1AD2ED0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BE9AAFE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757A4" w:rsidRPr="005B3083" w14:paraId="11E7BAB9" w14:textId="77777777" w:rsidTr="00B35D7A">
        <w:tc>
          <w:tcPr>
            <w:tcW w:w="3024" w:type="dxa"/>
          </w:tcPr>
          <w:p w14:paraId="6E5025B0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3C2C036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154810E" w14:textId="77777777" w:rsidR="002757A4" w:rsidRPr="005B3083" w:rsidRDefault="002757A4" w:rsidP="00B35D7A">
            <w:pPr>
              <w:spacing w:after="12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highlight w:val="lightGray"/>
                <w:lang w:eastAsia="cs-CZ"/>
              </w:rPr>
            </w:pPr>
            <w:r w:rsidRPr="005B3083"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1F30D5F" w14:textId="77777777" w:rsidR="002757A4" w:rsidRPr="005B3083" w:rsidRDefault="002757A4" w:rsidP="002757A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5B3083">
        <w:rPr>
          <w:rFonts w:asciiTheme="minorHAnsi" w:eastAsia="Calibri" w:hAnsiTheme="minorHAnsi" w:cstheme="minorHAnsi"/>
          <w:sz w:val="22"/>
          <w:szCs w:val="22"/>
        </w:rPr>
        <w:t xml:space="preserve">* </w:t>
      </w:r>
      <w:r w:rsidRPr="005B3083">
        <w:rPr>
          <w:rFonts w:asciiTheme="minorHAnsi" w:eastAsia="Calibri" w:hAnsiTheme="minorHAnsi" w:cstheme="minorHAnsi"/>
          <w:i/>
          <w:sz w:val="22"/>
          <w:szCs w:val="22"/>
        </w:rPr>
        <w:t>Pokud taková osoba (osoby) neexistuje, dodavatel ponechá tabulku (tabulky) nevyplněnou, příp. ji proškrtne.</w:t>
      </w:r>
    </w:p>
    <w:p w14:paraId="6454B7E5" w14:textId="77777777" w:rsidR="002757A4" w:rsidRPr="005B3083" w:rsidRDefault="002757A4" w:rsidP="002757A4">
      <w:p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5B3083">
        <w:rPr>
          <w:rFonts w:asciiTheme="minorHAnsi" w:hAnsiTheme="minorHAnsi" w:cstheme="minorHAnsi"/>
          <w:sz w:val="22"/>
          <w:szCs w:val="22"/>
        </w:rPr>
        <w:t>Dodavatel tímto v souladu s </w:t>
      </w:r>
      <w:proofErr w:type="spellStart"/>
      <w:r w:rsidRPr="005B3083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5B3083">
        <w:rPr>
          <w:rFonts w:asciiTheme="minorHAnsi" w:hAnsiTheme="minorHAnsi" w:cstheme="minorHAns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5B3083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  <w:r w:rsidRPr="005B3083">
        <w:rPr>
          <w:rFonts w:asciiTheme="minorHAnsi" w:hAnsiTheme="minorHAnsi" w:cstheme="minorHAnsi"/>
          <w:sz w:val="22"/>
          <w:szCs w:val="22"/>
        </w:rPr>
        <w:t>, nebo jím ovládaná osoba vlastní podíl představující alespoň 25 % účasti společníka v obchodní společnosti.</w:t>
      </w:r>
    </w:p>
    <w:p w14:paraId="211FC9DA" w14:textId="77777777" w:rsidR="002757A4" w:rsidRPr="005B3083" w:rsidRDefault="002757A4" w:rsidP="002757A4">
      <w:pPr>
        <w:pStyle w:val="Podtitul11"/>
        <w:numPr>
          <w:ilvl w:val="0"/>
          <w:numId w:val="0"/>
        </w:numPr>
        <w:spacing w:before="240" w:after="0" w:line="264" w:lineRule="auto"/>
        <w:rPr>
          <w:rFonts w:asciiTheme="minorHAnsi" w:hAnsiTheme="minorHAnsi" w:cstheme="minorHAnsi"/>
          <w:sz w:val="22"/>
          <w:szCs w:val="22"/>
        </w:rPr>
      </w:pPr>
      <w:bookmarkStart w:id="0" w:name="_Toc121833262"/>
      <w:r w:rsidRPr="005B3083">
        <w:rPr>
          <w:rFonts w:asciiTheme="minorHAnsi" w:hAnsiTheme="minorHAnsi" w:cstheme="minorHAnsi"/>
          <w:sz w:val="22"/>
          <w:szCs w:val="22"/>
        </w:rPr>
        <w:t xml:space="preserve">V </w:t>
      </w:r>
      <w:r w:rsidRPr="005B3083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r w:rsidRPr="005B3083">
        <w:rPr>
          <w:rFonts w:asciiTheme="minorHAnsi" w:hAnsiTheme="minorHAnsi" w:cstheme="minorHAnsi"/>
          <w:sz w:val="22"/>
          <w:szCs w:val="22"/>
        </w:rPr>
        <w:t xml:space="preserve"> dne </w:t>
      </w:r>
      <w:r w:rsidRPr="005B3083">
        <w:rPr>
          <w:rFonts w:asciiTheme="minorHAnsi" w:hAnsiTheme="minorHAnsi" w:cstheme="minorHAnsi"/>
          <w:sz w:val="22"/>
          <w:szCs w:val="22"/>
          <w:highlight w:val="lightGray"/>
        </w:rPr>
        <w:t>[VYPLNÍ DODAVATEL]</w:t>
      </w:r>
      <w:bookmarkEnd w:id="0"/>
    </w:p>
    <w:p w14:paraId="6D8F1D33" w14:textId="77777777" w:rsidR="00C37EE2" w:rsidRPr="00B84BD7" w:rsidRDefault="00C37EE2">
      <w:pPr>
        <w:rPr>
          <w:rFonts w:asciiTheme="minorHAnsi" w:hAnsiTheme="minorHAnsi" w:cstheme="minorHAnsi"/>
        </w:rPr>
      </w:pPr>
    </w:p>
    <w:sectPr w:rsidR="00C37EE2" w:rsidRPr="00B84BD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D8907" w14:textId="77777777" w:rsidR="003510DA" w:rsidRDefault="003510DA" w:rsidP="002757A4">
      <w:r>
        <w:separator/>
      </w:r>
    </w:p>
  </w:endnote>
  <w:endnote w:type="continuationSeparator" w:id="0">
    <w:p w14:paraId="63FFB929" w14:textId="77777777" w:rsidR="003510DA" w:rsidRDefault="003510DA" w:rsidP="0027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E4C23" w14:textId="77777777" w:rsidR="003510DA" w:rsidRDefault="003510DA" w:rsidP="002757A4">
      <w:r>
        <w:separator/>
      </w:r>
    </w:p>
  </w:footnote>
  <w:footnote w:type="continuationSeparator" w:id="0">
    <w:p w14:paraId="2F532D6D" w14:textId="77777777" w:rsidR="003510DA" w:rsidRDefault="003510DA" w:rsidP="002757A4">
      <w:r>
        <w:continuationSeparator/>
      </w:r>
    </w:p>
  </w:footnote>
  <w:footnote w:id="1">
    <w:p w14:paraId="5B8F6BC3" w14:textId="77777777" w:rsidR="002757A4" w:rsidRPr="00C843CC" w:rsidRDefault="002757A4" w:rsidP="002757A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F8B5" w14:textId="16A99993" w:rsidR="00393656" w:rsidRDefault="00E361F3">
    <w:pPr>
      <w:pStyle w:val="Zhlav"/>
    </w:pPr>
    <w:ins w:id="1" w:author="Blahová Magdalena" w:date="2023-11-09T14:15:00Z">
      <w:del w:id="2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037553DA" wp14:editId="7279E664">
              <wp:simplePos x="0" y="0"/>
              <wp:positionH relativeFrom="margin">
                <wp:align>center</wp:align>
              </wp:positionH>
              <wp:positionV relativeFrom="paragraph">
                <wp:posOffset>-314960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7A4"/>
    <w:rsid w:val="0016577F"/>
    <w:rsid w:val="00247916"/>
    <w:rsid w:val="002757A4"/>
    <w:rsid w:val="003510DA"/>
    <w:rsid w:val="003665CA"/>
    <w:rsid w:val="003776D9"/>
    <w:rsid w:val="00393656"/>
    <w:rsid w:val="004E7CA5"/>
    <w:rsid w:val="00515A97"/>
    <w:rsid w:val="00535624"/>
    <w:rsid w:val="0054018A"/>
    <w:rsid w:val="00540574"/>
    <w:rsid w:val="005B3083"/>
    <w:rsid w:val="0060351C"/>
    <w:rsid w:val="006C49E0"/>
    <w:rsid w:val="007B1BAF"/>
    <w:rsid w:val="00852945"/>
    <w:rsid w:val="00917F5C"/>
    <w:rsid w:val="009651A3"/>
    <w:rsid w:val="009F583B"/>
    <w:rsid w:val="00AB1EA6"/>
    <w:rsid w:val="00B456F3"/>
    <w:rsid w:val="00B661D0"/>
    <w:rsid w:val="00B84BD7"/>
    <w:rsid w:val="00C37EE2"/>
    <w:rsid w:val="00E361F3"/>
    <w:rsid w:val="00FE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B8AE1F"/>
  <w15:chartTrackingRefBased/>
  <w15:docId w15:val="{7D80065F-AD1C-4DC2-8DA4-65BB1F88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57A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757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757A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757A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57A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757A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757A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757A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757A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757A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757A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757A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757A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3936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93656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3936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93656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5CBC5B-717D-4894-A6DD-5964078D8757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customXml/itemProps2.xml><?xml version="1.0" encoding="utf-8"?>
<ds:datastoreItem xmlns:ds="http://schemas.openxmlformats.org/officeDocument/2006/customXml" ds:itemID="{63C9ADA6-6454-4597-BCDF-2EBA78C21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DD22C1-D8F8-450A-AC60-49DD527D7E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Chmela</dc:creator>
  <cp:keywords/>
  <dc:description/>
  <cp:lastModifiedBy>Katka Milošová</cp:lastModifiedBy>
  <cp:revision>18</cp:revision>
  <dcterms:created xsi:type="dcterms:W3CDTF">2024-01-25T10:20:00Z</dcterms:created>
  <dcterms:modified xsi:type="dcterms:W3CDTF">2025-09-08T13:06:00Z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