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CDC09" w14:textId="77777777" w:rsidR="00C81AF8" w:rsidRPr="007405B8" w:rsidRDefault="00C81AF8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lang w:eastAsia="cs-CZ"/>
        </w:rPr>
      </w:pPr>
    </w:p>
    <w:p w14:paraId="45A23BB9" w14:textId="0F7B8BB4" w:rsidR="00F44EA2" w:rsidRPr="00F6243F" w:rsidRDefault="00F44EA2" w:rsidP="00F44EA2">
      <w:pPr>
        <w:suppressAutoHyphens w:val="0"/>
        <w:overflowPunct w:val="0"/>
        <w:autoSpaceDE w:val="0"/>
        <w:jc w:val="both"/>
        <w:rPr>
          <w:rFonts w:ascii="Calibri" w:hAnsi="Calibri" w:cs="Calibri"/>
          <w:sz w:val="22"/>
          <w:szCs w:val="22"/>
          <w:lang w:eastAsia="cs-CZ"/>
        </w:rPr>
      </w:pPr>
      <w:r w:rsidRPr="00F6243F">
        <w:rPr>
          <w:rFonts w:ascii="Calibri" w:hAnsi="Calibri" w:cs="Calibri"/>
          <w:sz w:val="22"/>
          <w:szCs w:val="22"/>
          <w:lang w:eastAsia="cs-CZ"/>
        </w:rPr>
        <w:t xml:space="preserve">Příloha č. </w:t>
      </w:r>
      <w:r w:rsidR="00530894">
        <w:rPr>
          <w:rFonts w:ascii="Calibri" w:hAnsi="Calibri" w:cs="Calibri"/>
          <w:sz w:val="22"/>
          <w:szCs w:val="22"/>
          <w:lang w:eastAsia="cs-CZ"/>
        </w:rPr>
        <w:t>4</w:t>
      </w:r>
    </w:p>
    <w:p w14:paraId="4B237ADF" w14:textId="77777777" w:rsidR="00245C10" w:rsidRPr="007405B8" w:rsidRDefault="00245C10">
      <w:pPr>
        <w:pStyle w:val="walnut-Nadpis1"/>
        <w:rPr>
          <w:rFonts w:ascii="Calibri" w:eastAsia="Times New Roman" w:hAnsi="Calibri" w:cs="Calibri"/>
          <w:caps/>
          <w:sz w:val="32"/>
          <w:szCs w:val="32"/>
          <w:lang w:eastAsia="zh-CN" w:bidi="ar-SA"/>
        </w:rPr>
      </w:pPr>
    </w:p>
    <w:p w14:paraId="01B262E2" w14:textId="77777777" w:rsidR="00817595" w:rsidRPr="00484117" w:rsidRDefault="00817595" w:rsidP="00817595">
      <w:pPr>
        <w:jc w:val="center"/>
        <w:rPr>
          <w:rFonts w:asciiTheme="minorHAnsi" w:eastAsia="Times New Roman" w:hAnsiTheme="minorHAnsi" w:cstheme="minorHAnsi"/>
          <w:b/>
          <w:caps/>
          <w:sz w:val="30"/>
          <w:szCs w:val="30"/>
          <w:lang w:eastAsia="zh-CN" w:bidi="ar-SA"/>
        </w:rPr>
      </w:pPr>
      <w:r w:rsidRPr="00484117">
        <w:rPr>
          <w:rFonts w:asciiTheme="minorHAnsi" w:eastAsia="Times New Roman" w:hAnsiTheme="minorHAnsi" w:cstheme="minorHAnsi"/>
          <w:b/>
          <w:caps/>
          <w:sz w:val="30"/>
          <w:szCs w:val="30"/>
          <w:lang w:eastAsia="zh-CN" w:bidi="ar-SA"/>
        </w:rPr>
        <w:t>PROHLÁŠENÍ K ODPOVĚDNÉMU ZADÁVÁNÍ A PLNĚNÍ VEŘEJNÉ ZAKÁZKY</w:t>
      </w:r>
    </w:p>
    <w:p w14:paraId="3388358B" w14:textId="77777777" w:rsidR="00817595" w:rsidRDefault="00817595" w:rsidP="00817595">
      <w:pPr>
        <w:jc w:val="center"/>
      </w:pPr>
    </w:p>
    <w:p w14:paraId="05EC228B" w14:textId="012EDBB9" w:rsidR="00817595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Zadavatel: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FA26F7" w:rsidRPr="00FA26F7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Město Holešov, Masarykova 628, 769 17 Holešov</w:t>
      </w:r>
    </w:p>
    <w:p w14:paraId="00DF2D1A" w14:textId="77777777" w:rsidR="002137E5" w:rsidRPr="003B0279" w:rsidRDefault="002137E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4EF5D8C1" w14:textId="6A4F121D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 xml:space="preserve">Veřejná zakázka: 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685FDC" w:rsidRPr="00685FD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Parkoviště pod zámkem Holešov</w:t>
      </w:r>
    </w:p>
    <w:p w14:paraId="48894F09" w14:textId="77777777" w:rsidR="00817595" w:rsidRPr="003B0279" w:rsidRDefault="00817595" w:rsidP="003B027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56A9EDD3" w14:textId="5668C074" w:rsidR="00817595" w:rsidRPr="003B0279" w:rsidRDefault="00817595" w:rsidP="003B027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Dodavatel:</w:t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……………………………</w:t>
      </w:r>
      <w:proofErr w:type="gramStart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…….</w:t>
      </w:r>
      <w:proofErr w:type="gramEnd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</w:p>
    <w:p w14:paraId="5015A486" w14:textId="77777777" w:rsidR="00817595" w:rsidRDefault="00817595" w:rsidP="00817595">
      <w:pPr>
        <w:ind w:left="2124" w:hanging="2124"/>
        <w:jc w:val="both"/>
      </w:pPr>
    </w:p>
    <w:p w14:paraId="69557F98" w14:textId="77777777" w:rsidR="00817595" w:rsidRPr="00A765C5" w:rsidRDefault="00817595" w:rsidP="00817595">
      <w:pPr>
        <w:ind w:left="2124" w:hanging="2124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 w:bidi="ar-SA"/>
        </w:rPr>
      </w:pPr>
      <w:r w:rsidRPr="00A765C5">
        <w:rPr>
          <w:rFonts w:asciiTheme="minorHAnsi" w:eastAsiaTheme="minorHAnsi" w:hAnsiTheme="minorHAnsi" w:cstheme="minorBidi"/>
          <w:b/>
          <w:bCs/>
          <w:sz w:val="22"/>
          <w:szCs w:val="22"/>
          <w:lang w:eastAsia="en-US" w:bidi="ar-SA"/>
        </w:rPr>
        <w:t>ČESTNÉ PROHLÁŠENÍ DODAVATELE:</w:t>
      </w:r>
    </w:p>
    <w:p w14:paraId="100CDF09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Dodavatel deklaruje, že bude-li s ním uzavřena smlouva na veřejnou zakázku, zajistí po celou dobu plnění veřejné zakázky:</w:t>
      </w:r>
    </w:p>
    <w:p w14:paraId="100A15F8" w14:textId="77777777" w:rsidR="001B04C8" w:rsidRDefault="001B04C8" w:rsidP="00817595">
      <w:pPr>
        <w:jc w:val="both"/>
      </w:pPr>
    </w:p>
    <w:p w14:paraId="58D51690" w14:textId="77777777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 bezpečnosti a ochrany zdraví při práci, a to vůči všem osobám, které se na plnění smlouvy budou podílet; plnění těchto povinností zajistí dodavatel i u svých poddodavatelů;</w:t>
      </w:r>
    </w:p>
    <w:p w14:paraId="01CF784B" w14:textId="77777777" w:rsidR="00817595" w:rsidRDefault="00817595" w:rsidP="00817595">
      <w:pPr>
        <w:pStyle w:val="Odstavecseseznamem"/>
        <w:jc w:val="both"/>
      </w:pPr>
    </w:p>
    <w:p w14:paraId="0F4690E4" w14:textId="540749C5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 xml:space="preserve">řádné a včasné plnění finančních závazků svých poddodavatelů za podmínek vycházejících ze smlouvy uzavřené mezi vybraným dodavatelem a </w:t>
      </w:r>
      <w:r w:rsidR="00C57702">
        <w:t>zadavatelem</w:t>
      </w:r>
      <w:r>
        <w:t xml:space="preserve"> v rámci této veřejné zakázky;</w:t>
      </w:r>
    </w:p>
    <w:p w14:paraId="213144C9" w14:textId="77777777" w:rsidR="00817595" w:rsidRDefault="00817595" w:rsidP="00817595">
      <w:pPr>
        <w:pStyle w:val="Odstavecseseznamem"/>
        <w:jc w:val="both"/>
      </w:pPr>
    </w:p>
    <w:p w14:paraId="7A28A836" w14:textId="77777777" w:rsidR="00817595" w:rsidRDefault="00817595" w:rsidP="00817595">
      <w:pPr>
        <w:pStyle w:val="Odstavecseseznamem"/>
        <w:numPr>
          <w:ilvl w:val="0"/>
          <w:numId w:val="4"/>
        </w:numPr>
        <w:jc w:val="both"/>
      </w:pPr>
      <w:r>
        <w:t>eliminaci dopadů na životní prostředí ve snaze o trvale udržitelný rozvoj.</w:t>
      </w:r>
    </w:p>
    <w:p w14:paraId="04CA0D9E" w14:textId="77777777" w:rsidR="00817595" w:rsidRDefault="00817595" w:rsidP="00817595">
      <w:pPr>
        <w:pStyle w:val="Odstavecseseznamem"/>
      </w:pPr>
    </w:p>
    <w:p w14:paraId="56790C63" w14:textId="77777777" w:rsidR="00817595" w:rsidRDefault="00817595" w:rsidP="00817595">
      <w:pPr>
        <w:jc w:val="both"/>
      </w:pPr>
    </w:p>
    <w:p w14:paraId="7CDD0F52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</w:p>
    <w:p w14:paraId="47A1C96E" w14:textId="77777777" w:rsidR="00817595" w:rsidRPr="003B0279" w:rsidRDefault="00817595" w:rsidP="00817595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V …………………… dne …………</w:t>
      </w:r>
      <w:proofErr w:type="gramStart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…….</w:t>
      </w:r>
      <w:proofErr w:type="gramEnd"/>
      <w:r w:rsidRP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.</w:t>
      </w:r>
    </w:p>
    <w:p w14:paraId="24B9588E" w14:textId="77777777" w:rsidR="00817595" w:rsidRDefault="00817595" w:rsidP="00817595">
      <w:pPr>
        <w:jc w:val="both"/>
      </w:pPr>
    </w:p>
    <w:p w14:paraId="75870005" w14:textId="77777777" w:rsidR="00817595" w:rsidRDefault="00817595" w:rsidP="00817595">
      <w:pPr>
        <w:jc w:val="both"/>
      </w:pPr>
    </w:p>
    <w:p w14:paraId="7D89C5B6" w14:textId="01BB4ADE" w:rsidR="00F341AC" w:rsidRPr="00F341AC" w:rsidRDefault="00817595" w:rsidP="00F341A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52C9">
        <w:tab/>
      </w:r>
      <w:r w:rsidR="005952C9">
        <w:tab/>
      </w:r>
      <w:r w:rsidR="005952C9">
        <w:tab/>
      </w:r>
      <w:r w:rsidR="005952C9">
        <w:tab/>
      </w:r>
      <w:r w:rsidR="005952C9">
        <w:tab/>
      </w:r>
      <w:r w:rsidR="005952C9"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3B0279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="00F341AC"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>………………………………………………</w:t>
      </w:r>
    </w:p>
    <w:p w14:paraId="2972D346" w14:textId="77777777" w:rsidR="00F341AC" w:rsidRPr="00F341AC" w:rsidRDefault="00F341AC" w:rsidP="00F341AC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</w:pP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</w:r>
      <w:r w:rsidRPr="00F341AC">
        <w:rPr>
          <w:rFonts w:asciiTheme="minorHAnsi" w:eastAsiaTheme="minorHAnsi" w:hAnsiTheme="minorHAnsi" w:cstheme="minorBidi"/>
          <w:sz w:val="22"/>
          <w:szCs w:val="22"/>
          <w:lang w:eastAsia="en-US" w:bidi="ar-SA"/>
        </w:rPr>
        <w:tab/>
        <w:t>jméno a podpis osoby oprávněné jednat za dodavatele</w:t>
      </w:r>
    </w:p>
    <w:p w14:paraId="3DBD2F34" w14:textId="351FFD85" w:rsidR="00C86EBD" w:rsidRDefault="00C86EBD" w:rsidP="00F341AC">
      <w:pPr>
        <w:jc w:val="both"/>
        <w:rPr>
          <w:rFonts w:ascii="Calibri" w:hAnsi="Calibri" w:cs="Calibri"/>
          <w:b/>
          <w:sz w:val="22"/>
          <w:szCs w:val="22"/>
          <w:lang w:eastAsia="cs-CZ"/>
        </w:rPr>
      </w:pPr>
    </w:p>
    <w:p w14:paraId="37CD37A6" w14:textId="56DCBBF6" w:rsidR="00C86EBD" w:rsidRPr="00C86EBD" w:rsidRDefault="00C86EBD" w:rsidP="00C86EBD">
      <w:pPr>
        <w:tabs>
          <w:tab w:val="left" w:pos="261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C86EBD" w:rsidRPr="00C86EBD" w:rsidSect="005A18ED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48A7A" w14:textId="77777777" w:rsidR="005A18ED" w:rsidRDefault="005A18ED">
      <w:r>
        <w:separator/>
      </w:r>
    </w:p>
  </w:endnote>
  <w:endnote w:type="continuationSeparator" w:id="0">
    <w:p w14:paraId="25DE009C" w14:textId="77777777" w:rsidR="005A18ED" w:rsidRDefault="005A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0F9C0" w14:textId="77777777" w:rsidR="005A18ED" w:rsidRDefault="005A18ED">
      <w:r>
        <w:separator/>
      </w:r>
    </w:p>
  </w:footnote>
  <w:footnote w:type="continuationSeparator" w:id="0">
    <w:p w14:paraId="704B1801" w14:textId="77777777" w:rsidR="005A18ED" w:rsidRDefault="005A1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C030F" w14:textId="0AD445D7" w:rsidR="00957911" w:rsidRDefault="00A3517D" w:rsidP="00957911">
    <w:pPr>
      <w:pStyle w:val="Zhlav"/>
      <w:jc w:val="center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3C3A5633" wp14:editId="074591A6">
              <wp:simplePos x="0" y="0"/>
              <wp:positionH relativeFrom="page">
                <wp:posOffset>1757045</wp:posOffset>
              </wp:positionH>
              <wp:positionV relativeFrom="paragraph">
                <wp:posOffset>-244475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  <w:p w14:paraId="322105C9" w14:textId="51E2F4C0" w:rsidR="00957911" w:rsidRDefault="00957911" w:rsidP="0095791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2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1948805013">
    <w:abstractNumId w:val="3"/>
  </w:num>
  <w:num w:numId="2" w16cid:durableId="452795788">
    <w:abstractNumId w:val="1"/>
  </w:num>
  <w:num w:numId="3" w16cid:durableId="390346893">
    <w:abstractNumId w:val="2"/>
  </w:num>
  <w:num w:numId="4" w16cid:durableId="21478056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608A9"/>
    <w:rsid w:val="000803B7"/>
    <w:rsid w:val="00084EC3"/>
    <w:rsid w:val="00086C7E"/>
    <w:rsid w:val="000918B3"/>
    <w:rsid w:val="000946E0"/>
    <w:rsid w:val="000B0106"/>
    <w:rsid w:val="000B11B9"/>
    <w:rsid w:val="000B2D7C"/>
    <w:rsid w:val="000C0F7E"/>
    <w:rsid w:val="000C1DDF"/>
    <w:rsid w:val="000F7B22"/>
    <w:rsid w:val="00152AF2"/>
    <w:rsid w:val="00166E4F"/>
    <w:rsid w:val="001A63A1"/>
    <w:rsid w:val="001B04C8"/>
    <w:rsid w:val="001E625E"/>
    <w:rsid w:val="00200964"/>
    <w:rsid w:val="002137E5"/>
    <w:rsid w:val="002157E0"/>
    <w:rsid w:val="00220CCC"/>
    <w:rsid w:val="00245C10"/>
    <w:rsid w:val="002703B8"/>
    <w:rsid w:val="00275F1E"/>
    <w:rsid w:val="002B408F"/>
    <w:rsid w:val="002C3C5A"/>
    <w:rsid w:val="002F6816"/>
    <w:rsid w:val="00306FEC"/>
    <w:rsid w:val="00334C47"/>
    <w:rsid w:val="00370A50"/>
    <w:rsid w:val="00370ADA"/>
    <w:rsid w:val="003B0279"/>
    <w:rsid w:val="003B0C9A"/>
    <w:rsid w:val="00440101"/>
    <w:rsid w:val="004406E4"/>
    <w:rsid w:val="0047158A"/>
    <w:rsid w:val="00473059"/>
    <w:rsid w:val="004762AE"/>
    <w:rsid w:val="00484117"/>
    <w:rsid w:val="004A6A5C"/>
    <w:rsid w:val="004C27A3"/>
    <w:rsid w:val="004C4B3E"/>
    <w:rsid w:val="004C7AD5"/>
    <w:rsid w:val="004E7A22"/>
    <w:rsid w:val="00507E5A"/>
    <w:rsid w:val="00530894"/>
    <w:rsid w:val="00565A12"/>
    <w:rsid w:val="005952C9"/>
    <w:rsid w:val="00595E4A"/>
    <w:rsid w:val="005A18ED"/>
    <w:rsid w:val="005C0A09"/>
    <w:rsid w:val="005C4C3C"/>
    <w:rsid w:val="006078E5"/>
    <w:rsid w:val="0061417A"/>
    <w:rsid w:val="0066357E"/>
    <w:rsid w:val="0068583B"/>
    <w:rsid w:val="00685FDC"/>
    <w:rsid w:val="006D54B3"/>
    <w:rsid w:val="006D796C"/>
    <w:rsid w:val="006E2429"/>
    <w:rsid w:val="00707FB9"/>
    <w:rsid w:val="00725AC8"/>
    <w:rsid w:val="007277AA"/>
    <w:rsid w:val="007405B8"/>
    <w:rsid w:val="00770642"/>
    <w:rsid w:val="00770CD4"/>
    <w:rsid w:val="00786E16"/>
    <w:rsid w:val="007A429C"/>
    <w:rsid w:val="007C4792"/>
    <w:rsid w:val="007E2F77"/>
    <w:rsid w:val="007F1F3E"/>
    <w:rsid w:val="008012EE"/>
    <w:rsid w:val="00817595"/>
    <w:rsid w:val="00824698"/>
    <w:rsid w:val="00826DE3"/>
    <w:rsid w:val="0083323B"/>
    <w:rsid w:val="00866DF3"/>
    <w:rsid w:val="00874949"/>
    <w:rsid w:val="008765FA"/>
    <w:rsid w:val="008876E1"/>
    <w:rsid w:val="008D361D"/>
    <w:rsid w:val="009013BE"/>
    <w:rsid w:val="00935B72"/>
    <w:rsid w:val="00937530"/>
    <w:rsid w:val="00957911"/>
    <w:rsid w:val="009714BC"/>
    <w:rsid w:val="009C3DA3"/>
    <w:rsid w:val="009C6A3A"/>
    <w:rsid w:val="009E7546"/>
    <w:rsid w:val="00A002CB"/>
    <w:rsid w:val="00A061B1"/>
    <w:rsid w:val="00A3517D"/>
    <w:rsid w:val="00A366FE"/>
    <w:rsid w:val="00A765C5"/>
    <w:rsid w:val="00AB4E58"/>
    <w:rsid w:val="00AC4ADB"/>
    <w:rsid w:val="00AD068A"/>
    <w:rsid w:val="00AD16F7"/>
    <w:rsid w:val="00AD60A0"/>
    <w:rsid w:val="00AF4CC1"/>
    <w:rsid w:val="00B148B2"/>
    <w:rsid w:val="00B222EA"/>
    <w:rsid w:val="00B32190"/>
    <w:rsid w:val="00B87BE6"/>
    <w:rsid w:val="00BE053E"/>
    <w:rsid w:val="00BF26C7"/>
    <w:rsid w:val="00C22743"/>
    <w:rsid w:val="00C57702"/>
    <w:rsid w:val="00C81AF8"/>
    <w:rsid w:val="00C85B79"/>
    <w:rsid w:val="00C86EBD"/>
    <w:rsid w:val="00C905A9"/>
    <w:rsid w:val="00C960CE"/>
    <w:rsid w:val="00CA03B0"/>
    <w:rsid w:val="00D41C04"/>
    <w:rsid w:val="00D5149F"/>
    <w:rsid w:val="00D92B2A"/>
    <w:rsid w:val="00DA79CD"/>
    <w:rsid w:val="00DD51D5"/>
    <w:rsid w:val="00E13ADA"/>
    <w:rsid w:val="00E350E8"/>
    <w:rsid w:val="00E6334F"/>
    <w:rsid w:val="00F341AC"/>
    <w:rsid w:val="00F44EA2"/>
    <w:rsid w:val="00F52122"/>
    <w:rsid w:val="00F56D03"/>
    <w:rsid w:val="00F6243F"/>
    <w:rsid w:val="00F74167"/>
    <w:rsid w:val="00FA26F7"/>
    <w:rsid w:val="00FE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Odstavecseseznamem">
    <w:name w:val="List Paragraph"/>
    <w:basedOn w:val="Normln"/>
    <w:uiPriority w:val="34"/>
    <w:qFormat/>
    <w:rsid w:val="00817595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866C6-BFB0-4F13-BA8B-CB96D463CA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3C816-78B9-4CDC-8BEF-454BE4F1D5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C3ADAE-F842-4E62-8913-92123DEC0B52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4.xml><?xml version="1.0" encoding="utf-8"?>
<ds:datastoreItem xmlns:ds="http://schemas.openxmlformats.org/officeDocument/2006/customXml" ds:itemID="{31BAF4E7-BA67-4579-8481-1865F1CE80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158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119</cp:revision>
  <dcterms:created xsi:type="dcterms:W3CDTF">2018-02-01T12:34:00Z</dcterms:created>
  <dcterms:modified xsi:type="dcterms:W3CDTF">2025-09-08T11:04:00Z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