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79212" w14:textId="77777777" w:rsidR="00586E96" w:rsidRDefault="00586E96" w:rsidP="00717411">
      <w:pPr>
        <w:suppressAutoHyphens w:val="0"/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E7DA7FC" w14:textId="110494A7" w:rsidR="00F44EA2" w:rsidRPr="00AC3B9C" w:rsidRDefault="00F44EA2" w:rsidP="00717411">
      <w:pPr>
        <w:suppressAutoHyphens w:val="0"/>
        <w:overflowPunct w:val="0"/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Příloha č. 2 </w:t>
      </w:r>
    </w:p>
    <w:p w14:paraId="4FB6FA85" w14:textId="55B798DC" w:rsidR="00725AC8" w:rsidRPr="00AC3B9C" w:rsidRDefault="00D92B2A">
      <w:pPr>
        <w:pStyle w:val="walnut-Nadpis1"/>
        <w:rPr>
          <w:rFonts w:asciiTheme="minorHAnsi" w:eastAsia="Times New Roman" w:hAnsiTheme="minorHAnsi" w:cstheme="minorHAnsi"/>
          <w:caps/>
          <w:sz w:val="30"/>
          <w:szCs w:val="30"/>
          <w:lang w:eastAsia="zh-CN" w:bidi="ar-SA"/>
        </w:rPr>
      </w:pPr>
      <w:r w:rsidRPr="00AC3B9C">
        <w:rPr>
          <w:rFonts w:asciiTheme="minorHAnsi" w:eastAsia="Times New Roman" w:hAnsiTheme="minorHAnsi" w:cstheme="minorHAnsi"/>
          <w:caps/>
          <w:sz w:val="30"/>
          <w:szCs w:val="30"/>
          <w:lang w:eastAsia="zh-CN" w:bidi="ar-SA"/>
        </w:rPr>
        <w:t>Čestné prohlášení</w:t>
      </w:r>
    </w:p>
    <w:p w14:paraId="7F70070F" w14:textId="77777777" w:rsidR="003B15AA" w:rsidRPr="00AC3B9C" w:rsidRDefault="003B15AA">
      <w:pPr>
        <w:pStyle w:val="walnut-Nadpis1"/>
        <w:rPr>
          <w:rFonts w:asciiTheme="minorHAnsi" w:eastAsia="Times New Roman" w:hAnsiTheme="minorHAnsi" w:cstheme="minorHAnsi"/>
          <w:caps/>
          <w:sz w:val="22"/>
          <w:szCs w:val="22"/>
          <w:lang w:eastAsia="zh-CN" w:bidi="ar-SA"/>
        </w:rPr>
      </w:pPr>
    </w:p>
    <w:p w14:paraId="39B5A4DF" w14:textId="3E52A8A5" w:rsidR="00725AC8" w:rsidRPr="00AC3B9C" w:rsidRDefault="00D92B2A">
      <w:pPr>
        <w:pStyle w:val="walnut-Nadpis1-textpod"/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o splnění základních</w:t>
      </w:r>
      <w:r w:rsidR="004224FC">
        <w:rPr>
          <w:rFonts w:asciiTheme="minorHAnsi" w:hAnsiTheme="minorHAnsi" w:cstheme="minorHAnsi"/>
          <w:szCs w:val="22"/>
        </w:rPr>
        <w:t xml:space="preserve"> </w:t>
      </w:r>
      <w:r w:rsidRPr="00AC3B9C">
        <w:rPr>
          <w:rFonts w:asciiTheme="minorHAnsi" w:hAnsiTheme="minorHAnsi" w:cstheme="minorHAnsi"/>
          <w:szCs w:val="22"/>
        </w:rPr>
        <w:t>předpokladů dle zákona č. 134/2016 Sb., ve znění pozdějších předpisů</w:t>
      </w:r>
      <w:r w:rsidR="00475EBE">
        <w:rPr>
          <w:rFonts w:asciiTheme="minorHAnsi" w:hAnsiTheme="minorHAnsi" w:cstheme="minorHAnsi"/>
          <w:szCs w:val="22"/>
        </w:rPr>
        <w:t>,</w:t>
      </w:r>
    </w:p>
    <w:p w14:paraId="0882CFB7" w14:textId="77777777" w:rsidR="00725AC8" w:rsidRPr="00AC3B9C" w:rsidRDefault="00725AC8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21" w:type="dxa"/>
        <w:tblInd w:w="4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52"/>
        <w:gridCol w:w="7469"/>
      </w:tblGrid>
      <w:tr w:rsidR="00725AC8" w:rsidRPr="00AC3B9C" w14:paraId="1B758F1F" w14:textId="77777777">
        <w:tc>
          <w:tcPr>
            <w:tcW w:w="1752" w:type="dxa"/>
          </w:tcPr>
          <w:p w14:paraId="1D6744A6" w14:textId="007F19B5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Dodav</w:t>
            </w:r>
            <w:r w:rsidR="00F44EA2"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a</w:t>
            </w: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tel:</w:t>
            </w:r>
          </w:p>
        </w:tc>
        <w:tc>
          <w:tcPr>
            <w:tcW w:w="7468" w:type="dxa"/>
          </w:tcPr>
          <w:p w14:paraId="1DC14B61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AC3B9C" w14:paraId="0A29C2B2" w14:textId="77777777">
        <w:tc>
          <w:tcPr>
            <w:tcW w:w="1752" w:type="dxa"/>
          </w:tcPr>
          <w:p w14:paraId="08006BA9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Sídlo:</w:t>
            </w:r>
          </w:p>
        </w:tc>
        <w:tc>
          <w:tcPr>
            <w:tcW w:w="7468" w:type="dxa"/>
          </w:tcPr>
          <w:p w14:paraId="132EEC3E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  <w:tr w:rsidR="00725AC8" w:rsidRPr="00AC3B9C" w14:paraId="6EE23532" w14:textId="77777777">
        <w:tc>
          <w:tcPr>
            <w:tcW w:w="1752" w:type="dxa"/>
          </w:tcPr>
          <w:p w14:paraId="7F1ED4AB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  <w:highlight w:val="white"/>
              </w:rPr>
            </w:pPr>
            <w:r w:rsidRPr="00AC3B9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IČ:</w:t>
            </w:r>
          </w:p>
        </w:tc>
        <w:tc>
          <w:tcPr>
            <w:tcW w:w="7468" w:type="dxa"/>
          </w:tcPr>
          <w:p w14:paraId="5CD19230" w14:textId="77777777" w:rsidR="00725AC8" w:rsidRPr="00AC3B9C" w:rsidRDefault="00D92B2A">
            <w:pPr>
              <w:pStyle w:val="Textbody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 VLOŽIT</w:t>
            </w:r>
            <w:proofErr w:type="gramEnd"/>
            <w:r w:rsidRPr="00AC3B9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]</w:t>
            </w:r>
          </w:p>
        </w:tc>
      </w:tr>
    </w:tbl>
    <w:p w14:paraId="771F9F5E" w14:textId="57690D2E" w:rsidR="00725AC8" w:rsidRPr="00AC3B9C" w:rsidRDefault="00D92B2A" w:rsidP="0004615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AC3B9C">
        <w:rPr>
          <w:rFonts w:asciiTheme="minorHAnsi" w:hAnsiTheme="minorHAnsi" w:cstheme="minorHAnsi"/>
          <w:sz w:val="22"/>
          <w:szCs w:val="22"/>
        </w:rPr>
        <w:t xml:space="preserve">dodavatel, tímto pro účely zadávacího řízení s názvem: </w:t>
      </w:r>
      <w:r w:rsidRPr="00AC3B9C">
        <w:rPr>
          <w:rFonts w:asciiTheme="minorHAnsi" w:hAnsiTheme="minorHAnsi" w:cstheme="minorHAnsi"/>
          <w:b/>
          <w:sz w:val="22"/>
          <w:szCs w:val="22"/>
        </w:rPr>
        <w:t>„</w:t>
      </w:r>
      <w:r w:rsidR="008D1403" w:rsidRPr="008D1403">
        <w:rPr>
          <w:rFonts w:asciiTheme="minorHAnsi" w:hAnsiTheme="minorHAnsi" w:cstheme="minorHAnsi"/>
          <w:b/>
          <w:bCs/>
          <w:sz w:val="22"/>
          <w:szCs w:val="22"/>
        </w:rPr>
        <w:t>Parkoviště pod zámkem Holešov</w:t>
      </w:r>
      <w:r w:rsidR="00A210F9">
        <w:rPr>
          <w:rFonts w:asciiTheme="minorHAnsi" w:hAnsiTheme="minorHAnsi" w:cstheme="minorHAnsi"/>
          <w:b/>
          <w:sz w:val="22"/>
          <w:szCs w:val="22"/>
        </w:rPr>
        <w:t xml:space="preserve">“ </w:t>
      </w:r>
      <w:r w:rsidR="00025C20">
        <w:rPr>
          <w:rFonts w:asciiTheme="minorHAnsi" w:hAnsiTheme="minorHAnsi" w:cstheme="minorHAnsi"/>
          <w:sz w:val="22"/>
          <w:szCs w:val="22"/>
        </w:rPr>
        <w:t>čestně prohlašuje následující:</w:t>
      </w:r>
    </w:p>
    <w:p w14:paraId="1331E20C" w14:textId="77777777" w:rsidR="00725AC8" w:rsidRPr="00AC3B9C" w:rsidRDefault="00D92B2A">
      <w:pPr>
        <w:pStyle w:val="Odstavec1"/>
        <w:numPr>
          <w:ilvl w:val="0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Základní způsobilost</w:t>
      </w:r>
    </w:p>
    <w:p w14:paraId="7BB99470" w14:textId="77777777" w:rsidR="00725AC8" w:rsidRPr="00AC3B9C" w:rsidRDefault="00D92B2A">
      <w:pPr>
        <w:pStyle w:val="walnut-Odstavec2"/>
        <w:numPr>
          <w:ilvl w:val="1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Dodavatel čestně prohlašuje, že</w:t>
      </w:r>
    </w:p>
    <w:p w14:paraId="198081BA" w14:textId="77777777" w:rsidR="00725AC8" w:rsidRPr="00AC3B9C" w:rsidRDefault="00D92B2A" w:rsidP="00815D1F">
      <w:pPr>
        <w:pStyle w:val="walnut-Odstavec3"/>
        <w:numPr>
          <w:ilvl w:val="2"/>
          <w:numId w:val="2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nebyl v zemi svého sídla v posledních 5 letech před zahájením zadávacího řízení pravomocně odsouzen pro trestný čin uvedený v příloze č. 3 zákona nebo obdobný trestný čin podle právního řádu země sídla;</w:t>
      </w:r>
    </w:p>
    <w:p w14:paraId="71FD8BEB" w14:textId="77777777" w:rsidR="00725AC8" w:rsidRPr="00AC3B9C" w:rsidRDefault="00D92B2A" w:rsidP="00815D1F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v evidenci daní zachycen splatný daňový nedoplatek v posledních třech letech nenaplnil skutkovou podstatu jednání nekalé soutěže formou podplácení podle zvláštního právního předpisu;</w:t>
      </w:r>
    </w:p>
    <w:p w14:paraId="26ED9DED" w14:textId="77777777" w:rsidR="00725AC8" w:rsidRPr="00AC3B9C" w:rsidRDefault="00D92B2A" w:rsidP="00815D1F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splatný nedoplatek na pojistném nebo na penále na veřejné zdravotní pojištění;</w:t>
      </w:r>
    </w:p>
    <w:p w14:paraId="04D041C7" w14:textId="77777777" w:rsidR="00725AC8" w:rsidRPr="00AC3B9C" w:rsidRDefault="00D92B2A" w:rsidP="00815D1F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nemá v České republice nebo v zemi svého sídla splatný nedoplatek na pojistném nebo na penále na sociální zabezpečení a příspěvku na státní politiku zaměstnanosti.</w:t>
      </w:r>
    </w:p>
    <w:p w14:paraId="44781701" w14:textId="77777777" w:rsidR="00725AC8" w:rsidRPr="00AC3B9C" w:rsidRDefault="00D92B2A" w:rsidP="00815D1F">
      <w:pPr>
        <w:pStyle w:val="walnut-Odstavec3"/>
        <w:numPr>
          <w:ilvl w:val="2"/>
          <w:numId w:val="1"/>
        </w:numPr>
        <w:rPr>
          <w:rFonts w:asciiTheme="minorHAnsi" w:hAnsiTheme="minorHAnsi" w:cstheme="minorHAnsi"/>
          <w:szCs w:val="22"/>
        </w:rPr>
      </w:pPr>
      <w:r w:rsidRPr="00AC3B9C">
        <w:rPr>
          <w:rFonts w:asciiTheme="minorHAnsi" w:hAnsiTheme="minorHAnsi" w:cstheme="minorHAnsi"/>
          <w:szCs w:val="22"/>
        </w:rPr>
        <w:t>není v likvidaci, nebylo proti němu vydáno rozhodnutí o úpadku, nebyla nařízena nucená správa podle jiného právního předpisu nebo není v obdobné situaci podle právního řádu země sídla dodavatele.</w:t>
      </w:r>
    </w:p>
    <w:p w14:paraId="5EBA45D5" w14:textId="77777777" w:rsidR="00C607A8" w:rsidRDefault="00C607A8" w:rsidP="006B3A7C">
      <w:pPr>
        <w:pStyle w:val="walnut-Odstavec2"/>
        <w:ind w:left="680"/>
        <w:rPr>
          <w:rFonts w:asciiTheme="minorHAnsi" w:hAnsiTheme="minorHAnsi" w:cstheme="minorHAnsi"/>
          <w:szCs w:val="22"/>
        </w:rPr>
      </w:pPr>
    </w:p>
    <w:p w14:paraId="090DC0D4" w14:textId="77777777" w:rsidR="00EC3264" w:rsidRPr="00AC3B9C" w:rsidRDefault="00EC3264" w:rsidP="006B3A7C">
      <w:pPr>
        <w:pStyle w:val="walnut-Odstavec2"/>
        <w:ind w:left="680"/>
        <w:rPr>
          <w:rFonts w:asciiTheme="minorHAnsi" w:hAnsiTheme="minorHAnsi" w:cstheme="minorHAnsi"/>
          <w:szCs w:val="22"/>
        </w:rPr>
      </w:pPr>
    </w:p>
    <w:p w14:paraId="223E410A" w14:textId="7B39FE0E" w:rsidR="00993A16" w:rsidRPr="00AC3B9C" w:rsidRDefault="00F44EA2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>V…………………….... dne ……………</w:t>
      </w:r>
      <w:r w:rsidR="006B3A7C" w:rsidRPr="00AC3B9C">
        <w:rPr>
          <w:rFonts w:asciiTheme="minorHAnsi" w:hAnsiTheme="minorHAnsi" w:cstheme="minorHAnsi"/>
          <w:sz w:val="22"/>
          <w:szCs w:val="22"/>
          <w:lang w:eastAsia="cs-CZ"/>
        </w:rPr>
        <w:t>……….</w:t>
      </w:r>
    </w:p>
    <w:p w14:paraId="4208F58F" w14:textId="6CC1389A" w:rsidR="006B3A7C" w:rsidRDefault="006B3A7C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14B4A1B1" w14:textId="77777777" w:rsidR="00EC3264" w:rsidRPr="00AC3B9C" w:rsidRDefault="00EC3264" w:rsidP="00F44EA2">
      <w:pPr>
        <w:suppressAutoHyphens w:val="0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085434F8" w14:textId="128FA278" w:rsidR="00F44EA2" w:rsidRPr="00AC3B9C" w:rsidRDefault="00F44EA2" w:rsidP="00F44EA2">
      <w:pPr>
        <w:suppressAutoHyphens w:val="0"/>
        <w:ind w:left="2124"/>
        <w:rPr>
          <w:rFonts w:asciiTheme="minorHAnsi" w:hAnsiTheme="minorHAnsi" w:cstheme="minorHAnsi"/>
          <w:sz w:val="22"/>
          <w:szCs w:val="22"/>
          <w:lang w:eastAsia="cs-CZ"/>
        </w:rPr>
      </w:pP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           </w:t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ab/>
        <w:t xml:space="preserve">    </w:t>
      </w:r>
      <w:r w:rsidR="006B3A7C" w:rsidRPr="00AC3B9C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sz w:val="22"/>
          <w:szCs w:val="22"/>
          <w:lang w:eastAsia="cs-CZ"/>
        </w:rPr>
        <w:t xml:space="preserve">     ………........…......................................…………………….</w:t>
      </w:r>
    </w:p>
    <w:p w14:paraId="799224AB" w14:textId="17C2B400" w:rsidR="00725AC8" w:rsidRPr="00AC3B9C" w:rsidRDefault="00F44EA2" w:rsidP="00F44EA2">
      <w:pPr>
        <w:suppressAutoHyphens w:val="0"/>
        <w:spacing w:line="22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ab/>
      </w:r>
      <w:r w:rsidR="006B3A7C"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         </w:t>
      </w:r>
      <w:r w:rsidRPr="00AC3B9C">
        <w:rPr>
          <w:rFonts w:asciiTheme="minorHAnsi" w:hAnsiTheme="minorHAnsi" w:cstheme="minorHAnsi"/>
          <w:b/>
          <w:sz w:val="22"/>
          <w:szCs w:val="22"/>
          <w:lang w:eastAsia="cs-CZ"/>
        </w:rPr>
        <w:t xml:space="preserve">podpis osoby oprávněné jednat za </w:t>
      </w:r>
      <w:r w:rsidR="001D6040">
        <w:rPr>
          <w:rFonts w:asciiTheme="minorHAnsi" w:hAnsiTheme="minorHAnsi" w:cstheme="minorHAnsi"/>
          <w:b/>
          <w:sz w:val="22"/>
          <w:szCs w:val="22"/>
          <w:lang w:eastAsia="cs-CZ"/>
        </w:rPr>
        <w:t>účastníka</w:t>
      </w:r>
    </w:p>
    <w:sectPr w:rsidR="00725AC8" w:rsidRPr="00AC3B9C" w:rsidSect="00F44EA2">
      <w:headerReference w:type="default" r:id="rId11"/>
      <w:pgSz w:w="11906" w:h="16838"/>
      <w:pgMar w:top="1417" w:right="1417" w:bottom="1417" w:left="1417" w:header="720" w:footer="72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1343F" w14:textId="77777777" w:rsidR="00DC3EFB" w:rsidRDefault="00DC3EFB">
      <w:r>
        <w:separator/>
      </w:r>
    </w:p>
  </w:endnote>
  <w:endnote w:type="continuationSeparator" w:id="0">
    <w:p w14:paraId="33694818" w14:textId="77777777" w:rsidR="00DC3EFB" w:rsidRDefault="00DC3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charset w:val="00"/>
    <w:family w:val="roman"/>
    <w:pitch w:val="default"/>
  </w:font>
  <w:font w:name="FreeSans">
    <w:altName w:val="Cambria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9C7B2" w14:textId="77777777" w:rsidR="00DC3EFB" w:rsidRDefault="00DC3EFB">
      <w:r>
        <w:separator/>
      </w:r>
    </w:p>
  </w:footnote>
  <w:footnote w:type="continuationSeparator" w:id="0">
    <w:p w14:paraId="40D96DB7" w14:textId="77777777" w:rsidR="00DC3EFB" w:rsidRDefault="00DC3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7C181" w14:textId="2AF7EAD0" w:rsidR="007006A1" w:rsidRDefault="00776E8F" w:rsidP="00F44EA2">
    <w:pPr>
      <w:pStyle w:val="Zhlav"/>
      <w:jc w:val="center"/>
    </w:pPr>
    <w:ins w:id="0" w:author="Blahová Magdalena" w:date="2023-11-09T14:15:00Z">
      <w:del w:id="1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9264" behindDoc="0" locked="0" layoutInCell="1" allowOverlap="1" wp14:anchorId="03F7F3ED" wp14:editId="3F282F14">
              <wp:simplePos x="0" y="0"/>
              <wp:positionH relativeFrom="margin">
                <wp:align>center</wp:align>
              </wp:positionH>
              <wp:positionV relativeFrom="paragraph">
                <wp:posOffset>-276225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255515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cs="Arial"/>
      </w:rPr>
    </w:lvl>
    <w:lvl w:ilvl="3">
      <w:start w:val="1"/>
      <w:numFmt w:val="bullet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abstractNum w:abstractNumId="1" w15:restartNumberingAfterBreak="0">
    <w:nsid w:val="4DB97E9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CC50457"/>
    <w:multiLevelType w:val="multilevel"/>
    <w:tmpl w:val="FFFFFFFF"/>
    <w:lvl w:ilvl="0">
      <w:start w:val="1"/>
      <w:numFmt w:val="decimal"/>
      <w:lvlText w:val="%1"/>
      <w:lvlJc w:val="left"/>
      <w:pPr>
        <w:ind w:left="567" w:hanging="567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680" w:hanging="68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021" w:hanging="341"/>
      </w:pPr>
      <w:rPr>
        <w:rFonts w:cs="Arial"/>
      </w:rPr>
    </w:lvl>
    <w:lvl w:ilvl="3">
      <w:start w:val="1"/>
      <w:numFmt w:val="bullet"/>
      <w:suff w:val="space"/>
      <w:lvlText w:val=""/>
      <w:lvlJc w:val="left"/>
      <w:pPr>
        <w:ind w:left="1134" w:hanging="170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ind w:left="1440" w:hanging="1080"/>
      </w:pPr>
    </w:lvl>
    <w:lvl w:ilvl="5">
      <w:start w:val="1"/>
      <w:numFmt w:val="none"/>
      <w:suff w:val="nothing"/>
      <w:lvlText w:val=""/>
      <w:lvlJc w:val="left"/>
      <w:pPr>
        <w:ind w:left="1440" w:hanging="1080"/>
      </w:pPr>
    </w:lvl>
    <w:lvl w:ilvl="6">
      <w:start w:val="1"/>
      <w:numFmt w:val="none"/>
      <w:suff w:val="nothing"/>
      <w:lvlText w:val=""/>
      <w:lvlJc w:val="left"/>
      <w:pPr>
        <w:ind w:left="1800" w:hanging="1440"/>
      </w:pPr>
    </w:lvl>
    <w:lvl w:ilvl="7">
      <w:start w:val="1"/>
      <w:numFmt w:val="none"/>
      <w:suff w:val="nothing"/>
      <w:lvlText w:val=""/>
      <w:lvlJc w:val="left"/>
      <w:pPr>
        <w:ind w:left="1800" w:hanging="1440"/>
      </w:pPr>
    </w:lvl>
    <w:lvl w:ilvl="8">
      <w:start w:val="1"/>
      <w:numFmt w:val="none"/>
      <w:suff w:val="nothing"/>
      <w:lvlText w:val=""/>
      <w:lvlJc w:val="left"/>
      <w:pPr>
        <w:ind w:left="2160" w:hanging="1800"/>
      </w:pPr>
    </w:lvl>
  </w:abstractNum>
  <w:num w:numId="1" w16cid:durableId="906957376">
    <w:abstractNumId w:val="2"/>
  </w:num>
  <w:num w:numId="2" w16cid:durableId="1528715946">
    <w:abstractNumId w:val="0"/>
  </w:num>
  <w:num w:numId="3" w16cid:durableId="123747229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AC8"/>
    <w:rsid w:val="00011239"/>
    <w:rsid w:val="00015A57"/>
    <w:rsid w:val="00025C20"/>
    <w:rsid w:val="0004615C"/>
    <w:rsid w:val="00054FD6"/>
    <w:rsid w:val="000A2363"/>
    <w:rsid w:val="000C1DDF"/>
    <w:rsid w:val="001359C2"/>
    <w:rsid w:val="00145E7A"/>
    <w:rsid w:val="00147482"/>
    <w:rsid w:val="0015521A"/>
    <w:rsid w:val="001677CE"/>
    <w:rsid w:val="001A63A1"/>
    <w:rsid w:val="001D6040"/>
    <w:rsid w:val="001E625E"/>
    <w:rsid w:val="00220CCC"/>
    <w:rsid w:val="0025748D"/>
    <w:rsid w:val="002707F0"/>
    <w:rsid w:val="002B408F"/>
    <w:rsid w:val="002B7419"/>
    <w:rsid w:val="00346F38"/>
    <w:rsid w:val="00383635"/>
    <w:rsid w:val="003B15AA"/>
    <w:rsid w:val="004224FC"/>
    <w:rsid w:val="00475EBE"/>
    <w:rsid w:val="004C7AD5"/>
    <w:rsid w:val="004E0035"/>
    <w:rsid w:val="00553EB7"/>
    <w:rsid w:val="00570105"/>
    <w:rsid w:val="00586E96"/>
    <w:rsid w:val="005C0A09"/>
    <w:rsid w:val="005C13E4"/>
    <w:rsid w:val="00616B99"/>
    <w:rsid w:val="0066357E"/>
    <w:rsid w:val="006B3A7C"/>
    <w:rsid w:val="007006A1"/>
    <w:rsid w:val="00703CD0"/>
    <w:rsid w:val="00717411"/>
    <w:rsid w:val="00725AC8"/>
    <w:rsid w:val="00752610"/>
    <w:rsid w:val="00776E8F"/>
    <w:rsid w:val="007E2F77"/>
    <w:rsid w:val="007E56A1"/>
    <w:rsid w:val="00815D1F"/>
    <w:rsid w:val="0083323B"/>
    <w:rsid w:val="008765FA"/>
    <w:rsid w:val="008C0045"/>
    <w:rsid w:val="008D1403"/>
    <w:rsid w:val="008E1340"/>
    <w:rsid w:val="00993A16"/>
    <w:rsid w:val="009E7546"/>
    <w:rsid w:val="00A03487"/>
    <w:rsid w:val="00A210F9"/>
    <w:rsid w:val="00AC3B9C"/>
    <w:rsid w:val="00AC4ADB"/>
    <w:rsid w:val="00BA0271"/>
    <w:rsid w:val="00BB4813"/>
    <w:rsid w:val="00BE053E"/>
    <w:rsid w:val="00C22743"/>
    <w:rsid w:val="00C607A8"/>
    <w:rsid w:val="00D22EE8"/>
    <w:rsid w:val="00D26A4B"/>
    <w:rsid w:val="00D5149F"/>
    <w:rsid w:val="00D8179E"/>
    <w:rsid w:val="00D92B2A"/>
    <w:rsid w:val="00DC3EFB"/>
    <w:rsid w:val="00E2738F"/>
    <w:rsid w:val="00EC3264"/>
    <w:rsid w:val="00F25CC5"/>
    <w:rsid w:val="00F4375B"/>
    <w:rsid w:val="00F44EA2"/>
    <w:rsid w:val="00F52122"/>
    <w:rsid w:val="00FE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A63D733"/>
  <w15:docId w15:val="{394228E9-ABBF-0D43-9B3E-3A66907D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ZpatChar">
    <w:name w:val="Zápatí Char"/>
    <w:basedOn w:val="Standardnpsmoodstavce"/>
    <w:link w:val="Zpat"/>
    <w:uiPriority w:val="99"/>
    <w:qFormat/>
    <w:rsid w:val="0055685E"/>
    <w:rPr>
      <w:rFonts w:ascii="Times New Roman" w:eastAsia="Andale Sans UI" w:hAnsi="Times New Roman" w:cs="Tahoma"/>
      <w:sz w:val="24"/>
      <w:szCs w:val="24"/>
      <w:lang w:eastAsia="ja-JP" w:bidi="fa-IR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b w:val="0"/>
      <w:i w:val="0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b w:val="0"/>
      <w:i w:val="0"/>
    </w:rPr>
  </w:style>
  <w:style w:type="character" w:customStyle="1" w:styleId="ListLabel6">
    <w:name w:val="ListLabel 6"/>
    <w:qFormat/>
    <w:rPr>
      <w:rFonts w:cs="Arial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7E7534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eastAsia="ja-JP" w:bidi="fa-IR"/>
    </w:rPr>
  </w:style>
  <w:style w:type="paragraph" w:customStyle="1" w:styleId="Textbody">
    <w:name w:val="Text body"/>
    <w:basedOn w:val="Standard"/>
    <w:qFormat/>
    <w:rsid w:val="007E7534"/>
    <w:pPr>
      <w:spacing w:after="120"/>
    </w:pPr>
  </w:style>
  <w:style w:type="paragraph" w:customStyle="1" w:styleId="Odstavec1">
    <w:name w:val="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TableContents">
    <w:name w:val="Table Contents"/>
    <w:basedOn w:val="Standard"/>
    <w:qFormat/>
    <w:rsid w:val="007E7534"/>
    <w:pPr>
      <w:suppressLineNumbers/>
    </w:pPr>
  </w:style>
  <w:style w:type="paragraph" w:customStyle="1" w:styleId="MVbntext">
    <w:name w:val="MV_běžný text"/>
    <w:basedOn w:val="Normln"/>
    <w:qFormat/>
    <w:rsid w:val="007E7534"/>
    <w:pPr>
      <w:spacing w:after="120"/>
      <w:jc w:val="both"/>
    </w:pPr>
    <w:rPr>
      <w:rFonts w:ascii="Calibri" w:hAnsi="Calibri" w:cs="Calibri"/>
    </w:rPr>
  </w:style>
  <w:style w:type="paragraph" w:customStyle="1" w:styleId="walnut-Nadpis1">
    <w:name w:val="walnut - Nadpis 1"/>
    <w:qFormat/>
    <w:rsid w:val="007E7534"/>
    <w:pPr>
      <w:ind w:left="567"/>
      <w:jc w:val="center"/>
    </w:pPr>
    <w:rPr>
      <w:rFonts w:asciiTheme="majorHAnsi" w:eastAsia="Andale Sans UI" w:hAnsiTheme="majorHAnsi" w:cs="Tahoma"/>
      <w:b/>
      <w:sz w:val="52"/>
      <w:szCs w:val="24"/>
      <w:lang w:eastAsia="ja-JP" w:bidi="fa-IR"/>
    </w:rPr>
  </w:style>
  <w:style w:type="paragraph" w:customStyle="1" w:styleId="walnut-Nadpis1-textpod">
    <w:name w:val="walnut - Nadpis 1 - text pod"/>
    <w:basedOn w:val="walnut-Nadpis1"/>
    <w:qFormat/>
    <w:rsid w:val="007E7534"/>
    <w:pPr>
      <w:ind w:hanging="567"/>
    </w:pPr>
    <w:rPr>
      <w:b w:val="0"/>
      <w:sz w:val="22"/>
    </w:rPr>
  </w:style>
  <w:style w:type="paragraph" w:customStyle="1" w:styleId="walnut-Odstavec1">
    <w:name w:val="walnut - Odstavec 1"/>
    <w:basedOn w:val="Normln"/>
    <w:qFormat/>
    <w:rsid w:val="007E7534"/>
    <w:pPr>
      <w:spacing w:before="227" w:after="57"/>
      <w:jc w:val="both"/>
      <w:outlineLvl w:val="1"/>
    </w:pPr>
    <w:rPr>
      <w:rFonts w:ascii="Calibri" w:hAnsi="Calibri"/>
      <w:b/>
      <w:sz w:val="22"/>
    </w:rPr>
  </w:style>
  <w:style w:type="paragraph" w:customStyle="1" w:styleId="walnut-Odstavec2">
    <w:name w:val="walnut - Odstavec 2"/>
    <w:basedOn w:val="Normln"/>
    <w:qFormat/>
    <w:rsid w:val="007E7534"/>
    <w:pPr>
      <w:spacing w:after="57"/>
      <w:jc w:val="both"/>
      <w:outlineLvl w:val="2"/>
    </w:pPr>
    <w:rPr>
      <w:rFonts w:ascii="Calibri" w:hAnsi="Calibri"/>
      <w:sz w:val="22"/>
    </w:rPr>
  </w:style>
  <w:style w:type="paragraph" w:customStyle="1" w:styleId="walnut-Odstavec3">
    <w:name w:val="walnut - Odstavec 3"/>
    <w:basedOn w:val="Normln"/>
    <w:qFormat/>
    <w:rsid w:val="007E7534"/>
    <w:pPr>
      <w:spacing w:after="57"/>
      <w:jc w:val="both"/>
      <w:outlineLvl w:val="3"/>
    </w:pPr>
    <w:rPr>
      <w:rFonts w:ascii="Calibri" w:hAnsi="Calibri"/>
      <w:sz w:val="22"/>
    </w:rPr>
  </w:style>
  <w:style w:type="paragraph" w:customStyle="1" w:styleId="walnut-Odstavec4">
    <w:name w:val="walnut - Odstavec 4"/>
    <w:basedOn w:val="Normln"/>
    <w:qFormat/>
    <w:rsid w:val="007E7534"/>
    <w:pPr>
      <w:jc w:val="both"/>
      <w:outlineLvl w:val="4"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nhideWhenUsed/>
    <w:rsid w:val="0055685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nhideWhenUsed/>
    <w:rsid w:val="0055685E"/>
    <w:pPr>
      <w:tabs>
        <w:tab w:val="center" w:pos="4536"/>
        <w:tab w:val="right" w:pos="9072"/>
      </w:tabs>
    </w:pPr>
  </w:style>
  <w:style w:type="numbering" w:customStyle="1" w:styleId="odstavceosnova">
    <w:name w:val="odstavce osnova"/>
    <w:uiPriority w:val="99"/>
    <w:qFormat/>
    <w:rsid w:val="007E7534"/>
  </w:style>
  <w:style w:type="paragraph" w:styleId="Textbubliny">
    <w:name w:val="Balloon Text"/>
    <w:basedOn w:val="Normln"/>
    <w:link w:val="TextbublinyChar"/>
    <w:uiPriority w:val="99"/>
    <w:semiHidden/>
    <w:unhideWhenUsed/>
    <w:rsid w:val="00D26A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A4B"/>
    <w:rPr>
      <w:rFonts w:ascii="Segoe UI" w:eastAsia="Andale Sans UI" w:hAnsi="Segoe UI" w:cs="Segoe UI"/>
      <w:sz w:val="18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B4D77-9E02-45DA-BD0B-282962F81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D9A12B-4427-413A-ACC0-D91F7A4BDE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F2D1F6-692C-4756-B5D9-7877434F2038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4.xml><?xml version="1.0" encoding="utf-8"?>
<ds:datastoreItem xmlns:ds="http://schemas.openxmlformats.org/officeDocument/2006/customXml" ds:itemID="{3B77590C-0D8A-4A59-A82C-EDDC509A52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209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Walnut developers s.r.o;zdar@walnut.cz</dc:creator>
  <dc:description/>
  <cp:lastModifiedBy>Katka Milošová</cp:lastModifiedBy>
  <cp:revision>78</cp:revision>
  <dcterms:created xsi:type="dcterms:W3CDTF">2018-02-01T12:34:00Z</dcterms:created>
  <dcterms:modified xsi:type="dcterms:W3CDTF">2025-09-08T11:03:00Z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0x010100C82659024F3442418007FBC67063E419</vt:lpwstr>
  </property>
  <property fmtid="{D5CDD505-2E9C-101B-9397-08002B2CF9AE}" pid="9" name="MediaServiceImageTags">
    <vt:lpwstr/>
  </property>
</Properties>
</file>