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7260C" w14:textId="77777777" w:rsidR="00155A33" w:rsidRPr="00521EAE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r w:rsidRPr="00521EAE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p w14:paraId="05F7260D" w14:textId="77777777" w:rsidR="00155A33" w:rsidRPr="00521EAE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05F7260E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610371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05F7260F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53DAF338" w14:textId="77777777" w:rsidR="00FA6140" w:rsidRPr="00021BF0" w:rsidRDefault="00FA6140" w:rsidP="00FA6140">
      <w:pPr>
        <w:tabs>
          <w:tab w:val="left" w:pos="426"/>
        </w:tabs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b/>
          <w:caps/>
          <w:sz w:val="30"/>
          <w:szCs w:val="30"/>
        </w:rPr>
        <w:t>parkoviště pod zámkem holešov</w:t>
      </w:r>
    </w:p>
    <w:p w14:paraId="07E57C13" w14:textId="77777777" w:rsidR="00EB281E" w:rsidRPr="00521EAE" w:rsidRDefault="00EB281E" w:rsidP="00C028E0">
      <w:pPr>
        <w:tabs>
          <w:tab w:val="left" w:pos="2160"/>
        </w:tabs>
        <w:suppressAutoHyphens w:val="0"/>
        <w:jc w:val="center"/>
        <w:rPr>
          <w:rFonts w:ascii="Calibri" w:hAnsi="Calibri" w:cs="Tahoma"/>
          <w:b/>
          <w:caps/>
          <w:sz w:val="22"/>
          <w:szCs w:val="22"/>
          <w:lang w:eastAsia="zh-CN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521EAE" w14:paraId="05F72615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12" w14:textId="22F60464" w:rsidR="00155A33" w:rsidRPr="00521EAE" w:rsidRDefault="00CA5A9F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05F7261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9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05F72617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8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C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A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B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F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D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E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2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0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1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5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8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7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B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9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A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05F72635" w14:textId="77777777" w:rsidR="00155A33" w:rsidRPr="00521EAE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1552F61B" w14:textId="77777777" w:rsidR="002D5C02" w:rsidRDefault="002D5C02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6" w14:textId="646BC434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>V…………………….... dne ………………</w:t>
      </w:r>
      <w:proofErr w:type="gramStart"/>
      <w:r w:rsidRPr="00521EAE">
        <w:rPr>
          <w:rFonts w:ascii="Calibri" w:hAnsi="Calibri" w:cs="Tahoma"/>
          <w:sz w:val="22"/>
          <w:szCs w:val="22"/>
          <w:lang w:eastAsia="cs-CZ"/>
        </w:rPr>
        <w:t>…….</w:t>
      </w:r>
      <w:proofErr w:type="gramEnd"/>
      <w:r w:rsidRPr="00521EAE">
        <w:rPr>
          <w:rFonts w:ascii="Calibri" w:hAnsi="Calibri" w:cs="Tahoma"/>
          <w:sz w:val="22"/>
          <w:szCs w:val="22"/>
          <w:lang w:eastAsia="cs-CZ"/>
        </w:rPr>
        <w:t>.</w:t>
      </w:r>
    </w:p>
    <w:p w14:paraId="05F72637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8" w14:textId="0E21C8E0" w:rsidR="00155A33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4123E4C2" w14:textId="77777777" w:rsidR="00CA5A9F" w:rsidRPr="00521EAE" w:rsidRDefault="00CA5A9F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9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05F7263A" w14:textId="77777777" w:rsidR="00155A33" w:rsidRPr="00521EAE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521EAE">
        <w:rPr>
          <w:rFonts w:ascii="Calibri" w:hAnsi="Calibri" w:cs="Tahoma"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05F7263B" w14:textId="06949B98" w:rsidR="00155A33" w:rsidRPr="00521EAE" w:rsidRDefault="00155A33" w:rsidP="00155A33">
      <w:pPr>
        <w:suppressAutoHyphens w:val="0"/>
        <w:spacing w:line="228" w:lineRule="auto"/>
        <w:jc w:val="both"/>
        <w:rPr>
          <w:rFonts w:ascii="Calibri" w:hAnsi="Calibri" w:cs="Tahoma"/>
          <w:b/>
          <w:sz w:val="22"/>
          <w:szCs w:val="22"/>
          <w:lang w:eastAsia="cs-CZ"/>
        </w:rPr>
      </w:pP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CA5A9F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p w14:paraId="05F7263C" w14:textId="77777777" w:rsidR="003C6F94" w:rsidRPr="00521EAE" w:rsidRDefault="003C6F94" w:rsidP="00155A33">
      <w:pPr>
        <w:rPr>
          <w:sz w:val="22"/>
          <w:szCs w:val="22"/>
        </w:rPr>
      </w:pPr>
    </w:p>
    <w:sectPr w:rsidR="003C6F94" w:rsidRPr="00521EAE" w:rsidSect="000B76E4">
      <w:headerReference w:type="default" r:id="rId11"/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18E75" w14:textId="77777777" w:rsidR="00BE69A8" w:rsidRDefault="00BE69A8">
      <w:r>
        <w:separator/>
      </w:r>
    </w:p>
  </w:endnote>
  <w:endnote w:type="continuationSeparator" w:id="0">
    <w:p w14:paraId="669E1DE4" w14:textId="77777777" w:rsidR="00BE69A8" w:rsidRDefault="00BE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2C593" w14:textId="77777777" w:rsidR="00BE69A8" w:rsidRDefault="00BE69A8">
      <w:r>
        <w:separator/>
      </w:r>
    </w:p>
  </w:footnote>
  <w:footnote w:type="continuationSeparator" w:id="0">
    <w:p w14:paraId="3A197FEF" w14:textId="77777777" w:rsidR="00BE69A8" w:rsidRDefault="00BE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72641" w14:textId="67CD45BF" w:rsidR="00C13B79" w:rsidRDefault="001B0C99" w:rsidP="00A752AD">
    <w:pPr>
      <w:pStyle w:val="Zhlav"/>
      <w:tabs>
        <w:tab w:val="center" w:pos="4607"/>
        <w:tab w:val="left" w:pos="7005"/>
      </w:tabs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7216" behindDoc="0" locked="0" layoutInCell="1" allowOverlap="1" wp14:anchorId="00490EE5" wp14:editId="128570AC">
              <wp:simplePos x="0" y="0"/>
              <wp:positionH relativeFrom="page">
                <wp:posOffset>1452245</wp:posOffset>
              </wp:positionH>
              <wp:positionV relativeFrom="paragraph">
                <wp:posOffset>-257175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  <w:r w:rsidR="00A752AD">
      <w:tab/>
    </w:r>
    <w:r w:rsidR="00A752AD">
      <w:tab/>
    </w:r>
    <w:r w:rsidR="00A752AD">
      <w:tab/>
    </w:r>
  </w:p>
  <w:p w14:paraId="05F72642" w14:textId="77777777" w:rsidR="00620398" w:rsidRPr="00620398" w:rsidRDefault="00620398" w:rsidP="0062039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7749">
    <w:abstractNumId w:val="0"/>
  </w:num>
  <w:num w:numId="2" w16cid:durableId="1620793671">
    <w:abstractNumId w:val="29"/>
  </w:num>
  <w:num w:numId="3" w16cid:durableId="564949938">
    <w:abstractNumId w:val="11"/>
  </w:num>
  <w:num w:numId="4" w16cid:durableId="477259261">
    <w:abstractNumId w:val="19"/>
  </w:num>
  <w:num w:numId="5" w16cid:durableId="1616254993">
    <w:abstractNumId w:val="17"/>
  </w:num>
  <w:num w:numId="6" w16cid:durableId="6447828">
    <w:abstractNumId w:val="38"/>
  </w:num>
  <w:num w:numId="7" w16cid:durableId="2000112080">
    <w:abstractNumId w:val="46"/>
  </w:num>
  <w:num w:numId="8" w16cid:durableId="778915334">
    <w:abstractNumId w:val="43"/>
  </w:num>
  <w:num w:numId="9" w16cid:durableId="946696771">
    <w:abstractNumId w:val="42"/>
  </w:num>
  <w:num w:numId="10" w16cid:durableId="1623996978">
    <w:abstractNumId w:val="33"/>
  </w:num>
  <w:num w:numId="11" w16cid:durableId="559483549">
    <w:abstractNumId w:val="45"/>
  </w:num>
  <w:num w:numId="12" w16cid:durableId="1198276881">
    <w:abstractNumId w:val="18"/>
  </w:num>
  <w:num w:numId="13" w16cid:durableId="238827634">
    <w:abstractNumId w:val="24"/>
  </w:num>
  <w:num w:numId="14" w16cid:durableId="1436944261">
    <w:abstractNumId w:val="3"/>
  </w:num>
  <w:num w:numId="15" w16cid:durableId="1770081591">
    <w:abstractNumId w:val="35"/>
  </w:num>
  <w:num w:numId="16" w16cid:durableId="809056994">
    <w:abstractNumId w:val="34"/>
  </w:num>
  <w:num w:numId="17" w16cid:durableId="933900394">
    <w:abstractNumId w:val="32"/>
  </w:num>
  <w:num w:numId="18" w16cid:durableId="1365446251">
    <w:abstractNumId w:val="15"/>
  </w:num>
  <w:num w:numId="19" w16cid:durableId="253051295">
    <w:abstractNumId w:val="7"/>
  </w:num>
  <w:num w:numId="20" w16cid:durableId="1887451678">
    <w:abstractNumId w:val="9"/>
  </w:num>
  <w:num w:numId="21" w16cid:durableId="913860179">
    <w:abstractNumId w:val="10"/>
  </w:num>
  <w:num w:numId="22" w16cid:durableId="689720221">
    <w:abstractNumId w:val="12"/>
  </w:num>
  <w:num w:numId="23" w16cid:durableId="263391195">
    <w:abstractNumId w:val="13"/>
  </w:num>
  <w:num w:numId="24" w16cid:durableId="1562015157">
    <w:abstractNumId w:val="14"/>
  </w:num>
  <w:num w:numId="25" w16cid:durableId="1534154372">
    <w:abstractNumId w:val="30"/>
  </w:num>
  <w:num w:numId="26" w16cid:durableId="202332079">
    <w:abstractNumId w:val="31"/>
  </w:num>
  <w:num w:numId="27" w16cid:durableId="1996914162">
    <w:abstractNumId w:val="44"/>
  </w:num>
  <w:num w:numId="28" w16cid:durableId="479928714">
    <w:abstractNumId w:val="16"/>
  </w:num>
  <w:num w:numId="29" w16cid:durableId="268926646">
    <w:abstractNumId w:val="22"/>
  </w:num>
  <w:num w:numId="30" w16cid:durableId="1658805888">
    <w:abstractNumId w:val="41"/>
  </w:num>
  <w:num w:numId="31" w16cid:durableId="921598112">
    <w:abstractNumId w:val="23"/>
  </w:num>
  <w:num w:numId="32" w16cid:durableId="1914656735">
    <w:abstractNumId w:val="28"/>
  </w:num>
  <w:num w:numId="33" w16cid:durableId="1257859442">
    <w:abstractNumId w:val="40"/>
  </w:num>
  <w:num w:numId="34" w16cid:durableId="194388604">
    <w:abstractNumId w:val="21"/>
  </w:num>
  <w:num w:numId="35" w16cid:durableId="1276257412">
    <w:abstractNumId w:val="27"/>
  </w:num>
  <w:num w:numId="36" w16cid:durableId="448162798">
    <w:abstractNumId w:val="36"/>
  </w:num>
  <w:num w:numId="37" w16cid:durableId="870849511">
    <w:abstractNumId w:val="20"/>
  </w:num>
  <w:num w:numId="38" w16cid:durableId="1381058073">
    <w:abstractNumId w:val="26"/>
  </w:num>
  <w:num w:numId="39" w16cid:durableId="659892061">
    <w:abstractNumId w:val="39"/>
  </w:num>
  <w:num w:numId="40" w16cid:durableId="1035421667">
    <w:abstractNumId w:val="25"/>
  </w:num>
  <w:num w:numId="41" w16cid:durableId="4298124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9090456">
    <w:abstractNumId w:val="4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901A1"/>
    <w:rsid w:val="00090807"/>
    <w:rsid w:val="00091B8B"/>
    <w:rsid w:val="000A51F7"/>
    <w:rsid w:val="000B56A4"/>
    <w:rsid w:val="000B5F3E"/>
    <w:rsid w:val="000B76E4"/>
    <w:rsid w:val="000C1DDF"/>
    <w:rsid w:val="000C4DBF"/>
    <w:rsid w:val="000C5C91"/>
    <w:rsid w:val="000D10F6"/>
    <w:rsid w:val="000D1710"/>
    <w:rsid w:val="000D238B"/>
    <w:rsid w:val="000E56F4"/>
    <w:rsid w:val="000F4BD3"/>
    <w:rsid w:val="000F78B9"/>
    <w:rsid w:val="001175DA"/>
    <w:rsid w:val="00120921"/>
    <w:rsid w:val="00140D7C"/>
    <w:rsid w:val="00145AE3"/>
    <w:rsid w:val="00151FDC"/>
    <w:rsid w:val="00154E4F"/>
    <w:rsid w:val="00155A33"/>
    <w:rsid w:val="00166434"/>
    <w:rsid w:val="00167946"/>
    <w:rsid w:val="0017610E"/>
    <w:rsid w:val="001947E7"/>
    <w:rsid w:val="001A69EB"/>
    <w:rsid w:val="001B0C99"/>
    <w:rsid w:val="001B3FE9"/>
    <w:rsid w:val="001C4E71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36A6E"/>
    <w:rsid w:val="00255184"/>
    <w:rsid w:val="00260234"/>
    <w:rsid w:val="00265B5A"/>
    <w:rsid w:val="00266D0F"/>
    <w:rsid w:val="002705C5"/>
    <w:rsid w:val="002709CE"/>
    <w:rsid w:val="00273853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2EFB"/>
    <w:rsid w:val="002C30D7"/>
    <w:rsid w:val="002D5C02"/>
    <w:rsid w:val="002D628B"/>
    <w:rsid w:val="002E4A3E"/>
    <w:rsid w:val="00300196"/>
    <w:rsid w:val="00306190"/>
    <w:rsid w:val="00310F9F"/>
    <w:rsid w:val="00321D47"/>
    <w:rsid w:val="00325347"/>
    <w:rsid w:val="0032733F"/>
    <w:rsid w:val="00327E2D"/>
    <w:rsid w:val="003324A3"/>
    <w:rsid w:val="00345961"/>
    <w:rsid w:val="00354FFF"/>
    <w:rsid w:val="00361D96"/>
    <w:rsid w:val="00362053"/>
    <w:rsid w:val="00366A62"/>
    <w:rsid w:val="00371E83"/>
    <w:rsid w:val="00376C1F"/>
    <w:rsid w:val="003813CF"/>
    <w:rsid w:val="00390EE9"/>
    <w:rsid w:val="003B55EA"/>
    <w:rsid w:val="003C0CEE"/>
    <w:rsid w:val="003C1087"/>
    <w:rsid w:val="003C2B92"/>
    <w:rsid w:val="003C4BAD"/>
    <w:rsid w:val="003C59D1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6794"/>
    <w:rsid w:val="00426BB9"/>
    <w:rsid w:val="00444E08"/>
    <w:rsid w:val="00456F18"/>
    <w:rsid w:val="004647BE"/>
    <w:rsid w:val="00470869"/>
    <w:rsid w:val="00477CDB"/>
    <w:rsid w:val="00485619"/>
    <w:rsid w:val="00487E76"/>
    <w:rsid w:val="004912E6"/>
    <w:rsid w:val="00491526"/>
    <w:rsid w:val="00494A4E"/>
    <w:rsid w:val="00496062"/>
    <w:rsid w:val="004B0156"/>
    <w:rsid w:val="004B1EC4"/>
    <w:rsid w:val="004B5889"/>
    <w:rsid w:val="004C0C0D"/>
    <w:rsid w:val="004C0DC1"/>
    <w:rsid w:val="004C35BF"/>
    <w:rsid w:val="004D27BB"/>
    <w:rsid w:val="004D37CC"/>
    <w:rsid w:val="004F6C64"/>
    <w:rsid w:val="005018DE"/>
    <w:rsid w:val="00503BFD"/>
    <w:rsid w:val="005165F6"/>
    <w:rsid w:val="00516EAE"/>
    <w:rsid w:val="005214FB"/>
    <w:rsid w:val="00521EAE"/>
    <w:rsid w:val="00525AC0"/>
    <w:rsid w:val="0053679E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D7318"/>
    <w:rsid w:val="005E13C6"/>
    <w:rsid w:val="005E6611"/>
    <w:rsid w:val="005F185A"/>
    <w:rsid w:val="005F3843"/>
    <w:rsid w:val="00600AB4"/>
    <w:rsid w:val="00606169"/>
    <w:rsid w:val="006068A5"/>
    <w:rsid w:val="006073BC"/>
    <w:rsid w:val="00607C96"/>
    <w:rsid w:val="00610371"/>
    <w:rsid w:val="006165C1"/>
    <w:rsid w:val="00620398"/>
    <w:rsid w:val="006206F9"/>
    <w:rsid w:val="0062218F"/>
    <w:rsid w:val="006224B7"/>
    <w:rsid w:val="006225FC"/>
    <w:rsid w:val="006239D7"/>
    <w:rsid w:val="006335CA"/>
    <w:rsid w:val="006341D8"/>
    <w:rsid w:val="00645ADA"/>
    <w:rsid w:val="00650F5D"/>
    <w:rsid w:val="00652453"/>
    <w:rsid w:val="00663573"/>
    <w:rsid w:val="006665C0"/>
    <w:rsid w:val="00670F66"/>
    <w:rsid w:val="006802B0"/>
    <w:rsid w:val="00685C15"/>
    <w:rsid w:val="00697FD3"/>
    <w:rsid w:val="006A36D0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13FCC"/>
    <w:rsid w:val="00722BD0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410D"/>
    <w:rsid w:val="007F5696"/>
    <w:rsid w:val="008017ED"/>
    <w:rsid w:val="008047BA"/>
    <w:rsid w:val="0080573B"/>
    <w:rsid w:val="008061F0"/>
    <w:rsid w:val="00806D0D"/>
    <w:rsid w:val="00826757"/>
    <w:rsid w:val="008315B6"/>
    <w:rsid w:val="0083323B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765FA"/>
    <w:rsid w:val="00881ABF"/>
    <w:rsid w:val="0088485C"/>
    <w:rsid w:val="008909D8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030E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0BEF"/>
    <w:rsid w:val="00956451"/>
    <w:rsid w:val="00956B09"/>
    <w:rsid w:val="009574AB"/>
    <w:rsid w:val="00957DAD"/>
    <w:rsid w:val="009610A0"/>
    <w:rsid w:val="00965456"/>
    <w:rsid w:val="00965C14"/>
    <w:rsid w:val="00980965"/>
    <w:rsid w:val="00981BDE"/>
    <w:rsid w:val="0099205E"/>
    <w:rsid w:val="0099291B"/>
    <w:rsid w:val="009A15F2"/>
    <w:rsid w:val="009A2719"/>
    <w:rsid w:val="009A490D"/>
    <w:rsid w:val="009B0E4B"/>
    <w:rsid w:val="009C1A7C"/>
    <w:rsid w:val="009C2B83"/>
    <w:rsid w:val="009D0870"/>
    <w:rsid w:val="009D2D1F"/>
    <w:rsid w:val="009E19B0"/>
    <w:rsid w:val="009E3847"/>
    <w:rsid w:val="009F1F58"/>
    <w:rsid w:val="009F4B30"/>
    <w:rsid w:val="00A06188"/>
    <w:rsid w:val="00A070BD"/>
    <w:rsid w:val="00A1195E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752AD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42D1"/>
    <w:rsid w:val="00AD6FB8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69A8"/>
    <w:rsid w:val="00BE7404"/>
    <w:rsid w:val="00BF559B"/>
    <w:rsid w:val="00BF793A"/>
    <w:rsid w:val="00C028E0"/>
    <w:rsid w:val="00C06106"/>
    <w:rsid w:val="00C11094"/>
    <w:rsid w:val="00C13B05"/>
    <w:rsid w:val="00C13B79"/>
    <w:rsid w:val="00C31B28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67DEA"/>
    <w:rsid w:val="00C702C2"/>
    <w:rsid w:val="00C71EF8"/>
    <w:rsid w:val="00C83726"/>
    <w:rsid w:val="00C92DD8"/>
    <w:rsid w:val="00C95216"/>
    <w:rsid w:val="00CA17A9"/>
    <w:rsid w:val="00CA2614"/>
    <w:rsid w:val="00CA5A9F"/>
    <w:rsid w:val="00CB48ED"/>
    <w:rsid w:val="00CC1412"/>
    <w:rsid w:val="00CC1EE8"/>
    <w:rsid w:val="00CD0EBE"/>
    <w:rsid w:val="00CD1AB7"/>
    <w:rsid w:val="00CE177E"/>
    <w:rsid w:val="00CF4911"/>
    <w:rsid w:val="00D03DC9"/>
    <w:rsid w:val="00D06795"/>
    <w:rsid w:val="00D136F0"/>
    <w:rsid w:val="00D147AF"/>
    <w:rsid w:val="00D200CE"/>
    <w:rsid w:val="00D21348"/>
    <w:rsid w:val="00D21EAE"/>
    <w:rsid w:val="00D31F95"/>
    <w:rsid w:val="00D33618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77B28"/>
    <w:rsid w:val="00D87D0B"/>
    <w:rsid w:val="00D928D0"/>
    <w:rsid w:val="00D92DBF"/>
    <w:rsid w:val="00D94E82"/>
    <w:rsid w:val="00DA3546"/>
    <w:rsid w:val="00DA41EE"/>
    <w:rsid w:val="00DD2BE9"/>
    <w:rsid w:val="00DD3F5F"/>
    <w:rsid w:val="00DE5705"/>
    <w:rsid w:val="00DF1367"/>
    <w:rsid w:val="00DF484B"/>
    <w:rsid w:val="00E04AEE"/>
    <w:rsid w:val="00E0626A"/>
    <w:rsid w:val="00E106EB"/>
    <w:rsid w:val="00E115A4"/>
    <w:rsid w:val="00E11EF4"/>
    <w:rsid w:val="00E13B7F"/>
    <w:rsid w:val="00E20499"/>
    <w:rsid w:val="00E276A3"/>
    <w:rsid w:val="00E36C6E"/>
    <w:rsid w:val="00E41B5E"/>
    <w:rsid w:val="00E47CA2"/>
    <w:rsid w:val="00E527D8"/>
    <w:rsid w:val="00E5295E"/>
    <w:rsid w:val="00E5675A"/>
    <w:rsid w:val="00E7350F"/>
    <w:rsid w:val="00E76022"/>
    <w:rsid w:val="00E8076C"/>
    <w:rsid w:val="00E97762"/>
    <w:rsid w:val="00EA6251"/>
    <w:rsid w:val="00EB0585"/>
    <w:rsid w:val="00EB281E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27B63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3ADA"/>
    <w:rsid w:val="00F54C5F"/>
    <w:rsid w:val="00F64759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A6140"/>
    <w:rsid w:val="00FB7AAD"/>
    <w:rsid w:val="00FC3778"/>
    <w:rsid w:val="00FC5D75"/>
    <w:rsid w:val="00FC7A1E"/>
    <w:rsid w:val="00FD330D"/>
    <w:rsid w:val="00FE16CF"/>
    <w:rsid w:val="00FE3279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F7260C"/>
  <w15:docId w15:val="{ACDAB454-B0A4-4560-9F72-05D5A47C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CD5C7C-0DD2-48DE-94A6-DBAB2A650A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36925E-765F-410A-956C-2BF84E8A36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CFF12F-C724-484F-B12A-9F4F61405C3E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4.xml><?xml version="1.0" encoding="utf-8"?>
<ds:datastoreItem xmlns:ds="http://schemas.openxmlformats.org/officeDocument/2006/customXml" ds:itemID="{1AF6545B-3E23-4148-9D9F-AF5F1FDD1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70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485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Katka Milošová</cp:lastModifiedBy>
  <cp:revision>68</cp:revision>
  <cp:lastPrinted>2014-09-02T08:25:00Z</cp:lastPrinted>
  <dcterms:created xsi:type="dcterms:W3CDTF">2014-12-23T07:29:00Z</dcterms:created>
  <dcterms:modified xsi:type="dcterms:W3CDTF">2025-09-08T11:02:00Z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